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19909" w14:textId="38D3C39A" w:rsidR="003B3F4A" w:rsidRPr="003A1019" w:rsidRDefault="00A66495" w:rsidP="00186AD2">
      <w:pPr>
        <w:jc w:val="center"/>
        <w:rPr>
          <w:rFonts w:eastAsia="Calibri"/>
          <w:b/>
          <w:bCs/>
          <w:iCs/>
          <w:spacing w:val="-4"/>
          <w:lang w:val="et-EE"/>
        </w:rPr>
      </w:pPr>
      <w:r w:rsidRPr="003A1019">
        <w:rPr>
          <w:rFonts w:eastAsia="Calibri"/>
          <w:b/>
          <w:bCs/>
          <w:lang w:val="et-EE"/>
        </w:rPr>
        <w:t>Vabariigi Valitsuse 14. detsembri 2006</w:t>
      </w:r>
      <w:r w:rsidR="00BF0147" w:rsidRPr="003A1019">
        <w:rPr>
          <w:rFonts w:eastAsia="Calibri"/>
          <w:b/>
          <w:bCs/>
          <w:lang w:val="et-EE"/>
        </w:rPr>
        <w:t>. a</w:t>
      </w:r>
      <w:r w:rsidRPr="003A1019">
        <w:rPr>
          <w:rFonts w:eastAsia="Calibri"/>
          <w:b/>
          <w:bCs/>
          <w:lang w:val="et-EE"/>
        </w:rPr>
        <w:t xml:space="preserve"> määruse nr 256 „</w:t>
      </w:r>
      <w:r w:rsidRPr="003A1019">
        <w:rPr>
          <w:rFonts w:eastAsia="Calibri"/>
          <w:b/>
          <w:bCs/>
          <w:iCs/>
          <w:spacing w:val="-4"/>
          <w:lang w:val="et-EE"/>
        </w:rPr>
        <w:t>Välislähetustasu ja abikaasatasu maksmise ning teenistuja kulude katmise kord</w:t>
      </w:r>
      <w:r w:rsidRPr="003A1019">
        <w:rPr>
          <w:rFonts w:eastAsia="Calibri"/>
          <w:b/>
          <w:bCs/>
          <w:lang w:val="et-EE"/>
        </w:rPr>
        <w:t>“ muutmise määruse eelnõu</w:t>
      </w:r>
      <w:r w:rsidR="005E1C04" w:rsidRPr="003A1019">
        <w:rPr>
          <w:rFonts w:eastAsia="Calibri"/>
          <w:b/>
          <w:bCs/>
          <w:iCs/>
          <w:spacing w:val="-4"/>
          <w:lang w:val="et-EE"/>
        </w:rPr>
        <w:t xml:space="preserve"> </w:t>
      </w:r>
      <w:r w:rsidR="003B3F4A" w:rsidRPr="003A1019">
        <w:rPr>
          <w:b/>
          <w:bCs/>
          <w:lang w:val="et-EE"/>
        </w:rPr>
        <w:t>seletuskiri</w:t>
      </w:r>
    </w:p>
    <w:p w14:paraId="2EC8E8C7" w14:textId="77777777" w:rsidR="003B3F4A" w:rsidRPr="003A1019" w:rsidRDefault="003B3F4A" w:rsidP="003A0ADC">
      <w:pPr>
        <w:jc w:val="both"/>
        <w:rPr>
          <w:b/>
          <w:bCs/>
          <w:iCs/>
          <w:spacing w:val="-4"/>
          <w:lang w:val="et-EE"/>
        </w:rPr>
      </w:pPr>
    </w:p>
    <w:p w14:paraId="6C96F375" w14:textId="40186D80" w:rsidR="003B3F4A" w:rsidRPr="003A1019" w:rsidRDefault="003020E5" w:rsidP="003A0ADC">
      <w:pPr>
        <w:jc w:val="both"/>
        <w:outlineLvl w:val="0"/>
        <w:rPr>
          <w:b/>
          <w:bCs/>
          <w:color w:val="000000"/>
          <w:lang w:val="et-EE"/>
        </w:rPr>
      </w:pPr>
      <w:r w:rsidRPr="003A1019">
        <w:rPr>
          <w:b/>
          <w:bCs/>
          <w:color w:val="000000"/>
          <w:lang w:val="et-EE"/>
        </w:rPr>
        <w:t xml:space="preserve">1. </w:t>
      </w:r>
      <w:r w:rsidR="003B3F4A" w:rsidRPr="003A1019">
        <w:rPr>
          <w:b/>
          <w:bCs/>
          <w:color w:val="000000"/>
          <w:lang w:val="et-EE"/>
        </w:rPr>
        <w:t>Sissejuhatus</w:t>
      </w:r>
    </w:p>
    <w:p w14:paraId="02126CC7" w14:textId="77777777" w:rsidR="00DD25BE" w:rsidRDefault="00DD25BE" w:rsidP="003A0ADC">
      <w:pPr>
        <w:pStyle w:val="BodyText"/>
      </w:pPr>
    </w:p>
    <w:p w14:paraId="530C0E19" w14:textId="63BB7AA8" w:rsidR="001E7984" w:rsidRDefault="00E7245D" w:rsidP="003A0ADC">
      <w:pPr>
        <w:pStyle w:val="BodyText"/>
      </w:pPr>
      <w:r w:rsidRPr="003A1019">
        <w:t>Eelnõuga muudetakse Vabariigi Valitsuse 14. detsembri 2006</w:t>
      </w:r>
      <w:r w:rsidR="00BF0147" w:rsidRPr="003A1019">
        <w:t>. a</w:t>
      </w:r>
      <w:r w:rsidRPr="003A1019">
        <w:t xml:space="preserve"> määrust nr 256 „Välislähetustasu ja abikaasatasu maksmise ning teenistuja kulude katmise kord“ (edaspidi </w:t>
      </w:r>
      <w:r w:rsidRPr="003A1019">
        <w:rPr>
          <w:i/>
        </w:rPr>
        <w:t>määrus</w:t>
      </w:r>
      <w:r w:rsidRPr="003A1019">
        <w:t>)</w:t>
      </w:r>
      <w:r w:rsidR="005E1C04" w:rsidRPr="003A1019">
        <w:t xml:space="preserve">, mis on avaldatud RT I, </w:t>
      </w:r>
      <w:r w:rsidR="003A0ADC">
        <w:t>05</w:t>
      </w:r>
      <w:r w:rsidR="005E1C04" w:rsidRPr="003A1019">
        <w:t>.</w:t>
      </w:r>
      <w:r w:rsidR="003A0ADC">
        <w:t>04</w:t>
      </w:r>
      <w:r w:rsidR="005E1C04" w:rsidRPr="003A1019">
        <w:t>.20</w:t>
      </w:r>
      <w:r w:rsidR="003A0ADC">
        <w:t>23</w:t>
      </w:r>
      <w:r w:rsidR="005E1C04" w:rsidRPr="003A1019">
        <w:t xml:space="preserve">, </w:t>
      </w:r>
      <w:r w:rsidR="003A0ADC">
        <w:t>21</w:t>
      </w:r>
      <w:r w:rsidR="005E1C04" w:rsidRPr="003A1019">
        <w:t>.</w:t>
      </w:r>
    </w:p>
    <w:p w14:paraId="4B4B7C89" w14:textId="77777777" w:rsidR="003A0ADC" w:rsidRDefault="003A0ADC" w:rsidP="003A0ADC">
      <w:pPr>
        <w:pStyle w:val="BodyText"/>
      </w:pPr>
    </w:p>
    <w:p w14:paraId="1085A555" w14:textId="130ACBED" w:rsidR="001E7984" w:rsidRDefault="005E1C04" w:rsidP="003A0ADC">
      <w:pPr>
        <w:pStyle w:val="BodyText"/>
      </w:pPr>
      <w:r w:rsidRPr="003A1019">
        <w:t>Eelnõuga</w:t>
      </w:r>
      <w:r w:rsidR="003A0ADC">
        <w:t xml:space="preserve"> ajakohastatakse määrust seoses välisteenistuse seaduse</w:t>
      </w:r>
      <w:r w:rsidR="00612FC3">
        <w:t xml:space="preserve"> (edaspidi </w:t>
      </w:r>
      <w:r w:rsidR="00612FC3" w:rsidRPr="00612FC3">
        <w:rPr>
          <w:i/>
          <w:iCs/>
        </w:rPr>
        <w:t>VäTS</w:t>
      </w:r>
      <w:r w:rsidR="00612FC3">
        <w:t>)</w:t>
      </w:r>
      <w:r w:rsidR="003A0ADC">
        <w:t xml:space="preserve"> 1. jaanuaril 2025. a jõustuvate muudatuste</w:t>
      </w:r>
      <w:r w:rsidR="009C6700">
        <w:t xml:space="preserve"> ja</w:t>
      </w:r>
      <w:r w:rsidR="00FB0D76">
        <w:t xml:space="preserve"> praktikas ke</w:t>
      </w:r>
      <w:r w:rsidR="00F07F8C">
        <w:t>rkinud vajadustega</w:t>
      </w:r>
      <w:r w:rsidR="003033CD">
        <w:t xml:space="preserve"> ning korrastatakse määruse teksti</w:t>
      </w:r>
      <w:r w:rsidR="008C462B">
        <w:t>,</w:t>
      </w:r>
      <w:r w:rsidR="003033CD">
        <w:t xml:space="preserve"> jättes määrusest välja VäTSi</w:t>
      </w:r>
      <w:r w:rsidR="004978FE">
        <w:t xml:space="preserve"> </w:t>
      </w:r>
      <w:r w:rsidR="003033CD">
        <w:t>dubleerivad</w:t>
      </w:r>
      <w:r w:rsidR="009B6143">
        <w:t xml:space="preserve"> </w:t>
      </w:r>
      <w:r w:rsidR="003033CD">
        <w:t>sätted</w:t>
      </w:r>
      <w:r w:rsidR="009B6143">
        <w:t xml:space="preserve"> </w:t>
      </w:r>
      <w:r w:rsidR="00787D25">
        <w:t>ja</w:t>
      </w:r>
      <w:r w:rsidR="009B6143">
        <w:t xml:space="preserve"> sätted, mi</w:t>
      </w:r>
      <w:r w:rsidR="00787D25">
        <w:t>s ei ole enam ajakohased</w:t>
      </w:r>
      <w:r w:rsidR="009B6143">
        <w:t>.</w:t>
      </w:r>
      <w:r w:rsidR="00FB0D76">
        <w:t xml:space="preserve"> Muu</w:t>
      </w:r>
      <w:r w:rsidR="004B6F29">
        <w:t xml:space="preserve"> </w:t>
      </w:r>
      <w:r w:rsidR="00FB0D76">
        <w:t>hulgas võetakse määruses kasutusele terminid</w:t>
      </w:r>
      <w:r w:rsidR="00787D25">
        <w:t xml:space="preserve"> „abikaasa või registreeritud elukaaslane“ </w:t>
      </w:r>
      <w:r w:rsidR="004B6F29">
        <w:t>ning</w:t>
      </w:r>
      <w:r w:rsidR="00787D25">
        <w:t xml:space="preserve"> „abikaasa- ja registreeritud elukaaslase tasu“</w:t>
      </w:r>
      <w:r w:rsidR="00FB0D76">
        <w:t>, tehakse muudatused tulenevalt VäTSi muudatustest (</w:t>
      </w:r>
      <w:r w:rsidR="00787D25">
        <w:t xml:space="preserve">nt </w:t>
      </w:r>
      <w:r w:rsidR="00FB0D76">
        <w:t>pikaajalisse välislähetusse tugiisik</w:t>
      </w:r>
      <w:r w:rsidR="009804F8">
        <w:t>u kaasa võtmise võimalus</w:t>
      </w:r>
      <w:r w:rsidR="00787D25">
        <w:t xml:space="preserve">, </w:t>
      </w:r>
      <w:r w:rsidR="00E13AF8" w:rsidRPr="002A6F62">
        <w:t>e</w:t>
      </w:r>
      <w:r w:rsidR="00E13AF8" w:rsidRPr="002A6F62">
        <w:rPr>
          <w:bCs/>
        </w:rPr>
        <w:t>rialadiplomaatide ja koosseisuväliste haldusteenistujate välislähetustega seonduv</w:t>
      </w:r>
      <w:r w:rsidR="00E13AF8">
        <w:rPr>
          <w:bCs/>
        </w:rPr>
        <w:t>a</w:t>
      </w:r>
      <w:r w:rsidR="00E13AF8" w:rsidRPr="002A6F62">
        <w:rPr>
          <w:bCs/>
        </w:rPr>
        <w:t xml:space="preserve"> jä</w:t>
      </w:r>
      <w:r w:rsidR="00E13AF8">
        <w:rPr>
          <w:bCs/>
        </w:rPr>
        <w:t>tmine</w:t>
      </w:r>
      <w:r w:rsidR="00E13AF8" w:rsidRPr="002A6F62">
        <w:rPr>
          <w:bCs/>
        </w:rPr>
        <w:t xml:space="preserve"> lähetajaministeeriumi pädevusse</w:t>
      </w:r>
      <w:r w:rsidR="00E13AF8">
        <w:rPr>
          <w:bCs/>
        </w:rPr>
        <w:t>,</w:t>
      </w:r>
      <w:r w:rsidR="00E13AF8">
        <w:t xml:space="preserve"> </w:t>
      </w:r>
      <w:r w:rsidR="00787D25">
        <w:t>töötava abikaasa või registreeritud elukaaslase eest teenistuja välislähetustasu suurendamine ja talle abikaasa- ja registreeritud elukaaslase tasu maksmine</w:t>
      </w:r>
      <w:r w:rsidR="00FB0D76">
        <w:t>)</w:t>
      </w:r>
      <w:r w:rsidR="00787D25">
        <w:t xml:space="preserve"> ning </w:t>
      </w:r>
      <w:r w:rsidR="00CA4371">
        <w:t xml:space="preserve">täpsustatakse, </w:t>
      </w:r>
      <w:r w:rsidR="00787D25">
        <w:t>korrastatakse ja ühtlustatakse kulude katmise</w:t>
      </w:r>
      <w:r w:rsidR="00CA4371">
        <w:t>ga seonduvat</w:t>
      </w:r>
      <w:r w:rsidR="00787D25">
        <w:t>.</w:t>
      </w:r>
    </w:p>
    <w:p w14:paraId="75C9DDCF" w14:textId="77777777" w:rsidR="00CA4371" w:rsidRDefault="00CA4371" w:rsidP="003A0ADC">
      <w:pPr>
        <w:pStyle w:val="BodyText"/>
      </w:pPr>
    </w:p>
    <w:p w14:paraId="797B9CA0" w14:textId="05A5B2D5" w:rsidR="00B14142" w:rsidRDefault="001D73AF" w:rsidP="003A0ADC">
      <w:pPr>
        <w:pStyle w:val="BodyText"/>
      </w:pPr>
      <w:r>
        <w:t>Alates 1. jaanuarist 2025</w:t>
      </w:r>
      <w:r w:rsidR="004D1018">
        <w:t>. a</w:t>
      </w:r>
      <w:r>
        <w:t xml:space="preserve"> kohaldatakse avaliku teenistuse seaduse (edaspidi </w:t>
      </w:r>
      <w:r w:rsidRPr="001D73AF">
        <w:rPr>
          <w:i/>
          <w:iCs/>
        </w:rPr>
        <w:t>ATS</w:t>
      </w:r>
      <w:r>
        <w:t>)</w:t>
      </w:r>
      <w:r w:rsidR="00787D25">
        <w:t xml:space="preserve"> </w:t>
      </w:r>
      <w:r>
        <w:t xml:space="preserve">§ 45 lõikest 2 ja </w:t>
      </w:r>
      <w:r w:rsidR="001C5EED">
        <w:t xml:space="preserve">§-st </w:t>
      </w:r>
      <w:r>
        <w:t xml:space="preserve">46 tulenevalt määrust </w:t>
      </w:r>
      <w:r w:rsidR="00CA4371">
        <w:t xml:space="preserve">ka ametiasutuste </w:t>
      </w:r>
      <w:r w:rsidR="00390216">
        <w:t xml:space="preserve">välisteenistusse mittekuuluvate </w:t>
      </w:r>
      <w:r w:rsidR="00CA4371">
        <w:t>ametnike</w:t>
      </w:r>
      <w:r w:rsidR="00390216" w:rsidRPr="00390216">
        <w:t xml:space="preserve"> </w:t>
      </w:r>
      <w:r w:rsidR="00390216">
        <w:t>pikaajalistele välislähetustele</w:t>
      </w:r>
      <w:r w:rsidR="00CA4371">
        <w:t>.</w:t>
      </w:r>
    </w:p>
    <w:p w14:paraId="2A591ED2" w14:textId="38002459" w:rsidR="00A63003" w:rsidRDefault="00A63003" w:rsidP="003A0ADC">
      <w:pPr>
        <w:pStyle w:val="BodyText"/>
      </w:pPr>
    </w:p>
    <w:p w14:paraId="4CB9B862" w14:textId="72A80382" w:rsidR="00B14142" w:rsidRPr="003A1019" w:rsidRDefault="00B14142" w:rsidP="003A0ADC">
      <w:pPr>
        <w:pStyle w:val="BodyText"/>
        <w:rPr>
          <w:color w:val="000011"/>
        </w:rPr>
      </w:pPr>
      <w:r w:rsidRPr="003A1019">
        <w:rPr>
          <w:color w:val="000000"/>
        </w:rPr>
        <w:t xml:space="preserve">Eelnõu ja seletuskirja on koostanud </w:t>
      </w:r>
      <w:r w:rsidR="00646DF2" w:rsidRPr="003A1019">
        <w:rPr>
          <w:color w:val="000000"/>
        </w:rPr>
        <w:t xml:space="preserve">Välisministeeriumi </w:t>
      </w:r>
      <w:r w:rsidR="003A0ADC">
        <w:rPr>
          <w:color w:val="000000"/>
        </w:rPr>
        <w:t>juriidilise osakonna 3. büroo (riigisisese õiguse büroo) jurist Perit Soininen</w:t>
      </w:r>
      <w:r w:rsidR="00AD5F2A">
        <w:rPr>
          <w:color w:val="000000"/>
        </w:rPr>
        <w:t xml:space="preserve"> (637 7421; </w:t>
      </w:r>
      <w:hyperlink r:id="rId8" w:history="1">
        <w:r w:rsidR="00AD5F2A" w:rsidRPr="00F90F51">
          <w:rPr>
            <w:rStyle w:val="Hyperlink"/>
          </w:rPr>
          <w:t>perit.soininen@mfa.ee</w:t>
        </w:r>
      </w:hyperlink>
      <w:r w:rsidR="00AD5F2A">
        <w:rPr>
          <w:color w:val="000000"/>
        </w:rPr>
        <w:t>)</w:t>
      </w:r>
      <w:r w:rsidR="003A0ADC">
        <w:rPr>
          <w:color w:val="000000"/>
        </w:rPr>
        <w:t xml:space="preserve">, </w:t>
      </w:r>
      <w:r w:rsidR="00A66495" w:rsidRPr="003A1019">
        <w:rPr>
          <w:color w:val="000000"/>
        </w:rPr>
        <w:t xml:space="preserve">personaliosakonna </w:t>
      </w:r>
      <w:r w:rsidR="00AD5F2A">
        <w:rPr>
          <w:color w:val="000000"/>
        </w:rPr>
        <w:t>pea</w:t>
      </w:r>
      <w:r w:rsidR="00A66495" w:rsidRPr="003A1019">
        <w:rPr>
          <w:color w:val="000000"/>
        </w:rPr>
        <w:t>direktor Riina Pihel</w:t>
      </w:r>
      <w:r w:rsidR="00AD5F2A">
        <w:rPr>
          <w:color w:val="000000"/>
        </w:rPr>
        <w:t xml:space="preserve">, haldusosakonna peadirektor Ann Hänni </w:t>
      </w:r>
      <w:r w:rsidR="008B701B">
        <w:rPr>
          <w:color w:val="000000"/>
        </w:rPr>
        <w:t>ning</w:t>
      </w:r>
      <w:r w:rsidR="00AD5F2A">
        <w:rPr>
          <w:color w:val="000000"/>
        </w:rPr>
        <w:t xml:space="preserve"> rahandusosakonna peadirektor Jaanus Karv. </w:t>
      </w:r>
      <w:r w:rsidR="004329DD" w:rsidRPr="000745B2">
        <w:t xml:space="preserve">Eelnõu ja seletuskirja </w:t>
      </w:r>
      <w:r w:rsidR="004329DD" w:rsidRPr="000745B2">
        <w:rPr>
          <w:rFonts w:eastAsia="Calibri"/>
        </w:rPr>
        <w:t xml:space="preserve">on keeleliselt toimetanud </w:t>
      </w:r>
      <w:r w:rsidR="004329DD" w:rsidRPr="000745B2">
        <w:rPr>
          <w:color w:val="242424"/>
          <w:shd w:val="clear" w:color="auto" w:fill="FFFFFF"/>
        </w:rPr>
        <w:t>Luisa Tõlkebüroo eesti keele toimetaja Tiina Alekõrs (</w:t>
      </w:r>
      <w:hyperlink r:id="rId9" w:history="1">
        <w:r w:rsidR="004329DD" w:rsidRPr="000745B2">
          <w:rPr>
            <w:rStyle w:val="Hyperlink"/>
            <w:shd w:val="clear" w:color="auto" w:fill="FFFFFF"/>
          </w:rPr>
          <w:t>tiina@luisa.ee</w:t>
        </w:r>
      </w:hyperlink>
      <w:r w:rsidR="004329DD" w:rsidRPr="000745B2">
        <w:rPr>
          <w:color w:val="242424"/>
          <w:shd w:val="clear" w:color="auto" w:fill="FFFFFF"/>
        </w:rPr>
        <w:t>)</w:t>
      </w:r>
      <w:r w:rsidR="004329DD" w:rsidRPr="000745B2">
        <w:rPr>
          <w:rFonts w:eastAsia="Calibri"/>
        </w:rPr>
        <w:t>.</w:t>
      </w:r>
    </w:p>
    <w:p w14:paraId="32937A6A" w14:textId="77777777" w:rsidR="00D45A71" w:rsidRPr="003A1019" w:rsidRDefault="00D45A71" w:rsidP="003A0ADC">
      <w:pPr>
        <w:jc w:val="both"/>
        <w:outlineLvl w:val="0"/>
        <w:rPr>
          <w:b/>
          <w:bCs/>
          <w:color w:val="000000"/>
          <w:lang w:val="et-EE"/>
        </w:rPr>
      </w:pPr>
    </w:p>
    <w:p w14:paraId="2DCD55D6" w14:textId="329B7462" w:rsidR="00B14142" w:rsidRPr="003A1019" w:rsidRDefault="003020E5" w:rsidP="003A0ADC">
      <w:pPr>
        <w:jc w:val="both"/>
        <w:outlineLvl w:val="0"/>
        <w:rPr>
          <w:b/>
          <w:caps/>
          <w:lang w:val="et-EE"/>
        </w:rPr>
      </w:pPr>
      <w:r w:rsidRPr="003A1019">
        <w:rPr>
          <w:b/>
          <w:bCs/>
          <w:color w:val="000000"/>
          <w:lang w:val="et-EE"/>
        </w:rPr>
        <w:t xml:space="preserve">2. </w:t>
      </w:r>
      <w:r w:rsidR="00B14142" w:rsidRPr="003A1019">
        <w:rPr>
          <w:b/>
          <w:bCs/>
          <w:color w:val="000000"/>
          <w:lang w:val="et-EE"/>
        </w:rPr>
        <w:t>Eelnõu sisu ja võrdlev analüüs</w:t>
      </w:r>
    </w:p>
    <w:p w14:paraId="178A945F" w14:textId="77777777" w:rsidR="00DD25BE" w:rsidRDefault="00DD25BE" w:rsidP="003A0ADC">
      <w:pPr>
        <w:jc w:val="both"/>
        <w:rPr>
          <w:bCs/>
          <w:lang w:val="et-EE"/>
        </w:rPr>
      </w:pPr>
    </w:p>
    <w:p w14:paraId="19DD9B7F" w14:textId="17E3C1B2" w:rsidR="00DD25BE" w:rsidRPr="00DD25BE" w:rsidRDefault="00DD25BE" w:rsidP="003A0ADC">
      <w:pPr>
        <w:jc w:val="both"/>
        <w:rPr>
          <w:bCs/>
          <w:lang w:val="et-EE"/>
        </w:rPr>
      </w:pPr>
      <w:r w:rsidRPr="00DD25BE">
        <w:rPr>
          <w:bCs/>
          <w:lang w:val="et-EE"/>
        </w:rPr>
        <w:t>Eelnõu koosneb kahest paragrahvist.</w:t>
      </w:r>
    </w:p>
    <w:p w14:paraId="26E5F4D7" w14:textId="77777777" w:rsidR="00DD25BE" w:rsidRDefault="00DD25BE" w:rsidP="003A0ADC">
      <w:pPr>
        <w:jc w:val="both"/>
        <w:rPr>
          <w:b/>
          <w:lang w:val="et-EE"/>
        </w:rPr>
      </w:pPr>
    </w:p>
    <w:p w14:paraId="776EF0EA" w14:textId="46E03C7F" w:rsidR="00DD25BE" w:rsidRPr="00DD25BE" w:rsidRDefault="00660A9B" w:rsidP="003A0ADC">
      <w:pPr>
        <w:jc w:val="both"/>
        <w:rPr>
          <w:bCs/>
          <w:lang w:val="et-EE"/>
        </w:rPr>
      </w:pPr>
      <w:r w:rsidRPr="009348BC">
        <w:rPr>
          <w:b/>
          <w:lang w:val="et-EE"/>
        </w:rPr>
        <w:t>Eelnõu § 1</w:t>
      </w:r>
      <w:r w:rsidR="00DD25BE" w:rsidRPr="00DD25BE">
        <w:rPr>
          <w:bCs/>
          <w:lang w:val="et-EE"/>
        </w:rPr>
        <w:t xml:space="preserve"> koosneb </w:t>
      </w:r>
      <w:r w:rsidR="004739C1">
        <w:rPr>
          <w:bCs/>
          <w:lang w:val="et-EE"/>
        </w:rPr>
        <w:t>53</w:t>
      </w:r>
      <w:r w:rsidR="00DD25BE" w:rsidRPr="00DD25BE">
        <w:rPr>
          <w:bCs/>
          <w:lang w:val="et-EE"/>
        </w:rPr>
        <w:t xml:space="preserve"> punktist, millega </w:t>
      </w:r>
      <w:r w:rsidRPr="00DD25BE">
        <w:rPr>
          <w:bCs/>
          <w:lang w:val="et-EE"/>
        </w:rPr>
        <w:t>muudetakse</w:t>
      </w:r>
      <w:r w:rsidR="00DD25BE" w:rsidRPr="00DD25BE">
        <w:rPr>
          <w:bCs/>
          <w:lang w:val="et-EE"/>
        </w:rPr>
        <w:t xml:space="preserve"> määrust.</w:t>
      </w:r>
    </w:p>
    <w:p w14:paraId="738F6EC8" w14:textId="77777777" w:rsidR="00DD25BE" w:rsidRDefault="00DD25BE" w:rsidP="003A0ADC">
      <w:pPr>
        <w:jc w:val="both"/>
        <w:rPr>
          <w:lang w:val="et-EE"/>
        </w:rPr>
      </w:pPr>
    </w:p>
    <w:p w14:paraId="0BAF8835" w14:textId="7E2F1CC0" w:rsidR="00DD25BE" w:rsidRPr="001A03D1" w:rsidRDefault="00DD25BE" w:rsidP="003A0ADC">
      <w:pPr>
        <w:jc w:val="both"/>
        <w:rPr>
          <w:lang w:val="et-EE"/>
        </w:rPr>
      </w:pPr>
      <w:r w:rsidRPr="00B41146">
        <w:rPr>
          <w:u w:val="single"/>
          <w:lang w:val="et-EE"/>
        </w:rPr>
        <w:t>Eelnõu § 1 p</w:t>
      </w:r>
      <w:r w:rsidR="00707A1C">
        <w:rPr>
          <w:u w:val="single"/>
          <w:lang w:val="et-EE"/>
        </w:rPr>
        <w:t>unkt</w:t>
      </w:r>
      <w:r w:rsidRPr="00B41146">
        <w:rPr>
          <w:u w:val="single"/>
          <w:lang w:val="et-EE"/>
        </w:rPr>
        <w:t xml:space="preserve"> 1</w:t>
      </w:r>
      <w:r w:rsidR="00EC3093" w:rsidRPr="006C15CD">
        <w:rPr>
          <w:u w:val="single"/>
          <w:lang w:val="et-EE"/>
        </w:rPr>
        <w:t>.</w:t>
      </w:r>
      <w:r w:rsidRPr="001A03D1">
        <w:rPr>
          <w:lang w:val="et-EE"/>
        </w:rPr>
        <w:t xml:space="preserve"> Määruse pealkiri muudetakse, kuna abikaasatasu nimetati 1. jaanuari</w:t>
      </w:r>
      <w:r w:rsidR="00E15C5E">
        <w:rPr>
          <w:lang w:val="et-EE"/>
        </w:rPr>
        <w:t>l</w:t>
      </w:r>
      <w:r w:rsidRPr="001A03D1">
        <w:rPr>
          <w:lang w:val="et-EE"/>
        </w:rPr>
        <w:t xml:space="preserve"> 2024</w:t>
      </w:r>
      <w:r w:rsidR="004D1018">
        <w:rPr>
          <w:lang w:val="et-EE"/>
        </w:rPr>
        <w:t>. a</w:t>
      </w:r>
      <w:r w:rsidR="001A03D1" w:rsidRPr="001A03D1">
        <w:rPr>
          <w:lang w:val="et-EE"/>
        </w:rPr>
        <w:t xml:space="preserve"> jõustunud </w:t>
      </w:r>
      <w:r w:rsidR="00612FC3">
        <w:rPr>
          <w:lang w:val="et-EE"/>
        </w:rPr>
        <w:t>VäTSi</w:t>
      </w:r>
      <w:r w:rsidR="001A03D1" w:rsidRPr="001A03D1">
        <w:rPr>
          <w:lang w:val="et-EE"/>
        </w:rPr>
        <w:t xml:space="preserve"> muudatustega </w:t>
      </w:r>
      <w:r w:rsidRPr="001A03D1">
        <w:rPr>
          <w:lang w:val="et-EE"/>
        </w:rPr>
        <w:t>ümber abikaasa- ja registreeritud elukaaslase tasuks.</w:t>
      </w:r>
    </w:p>
    <w:p w14:paraId="591F2147" w14:textId="1A4C9502" w:rsidR="001A03D1" w:rsidRPr="001A03D1" w:rsidRDefault="001A03D1" w:rsidP="003A0ADC">
      <w:pPr>
        <w:jc w:val="both"/>
        <w:rPr>
          <w:lang w:val="et-EE"/>
        </w:rPr>
      </w:pPr>
    </w:p>
    <w:p w14:paraId="06FD3D01" w14:textId="02A861F2" w:rsidR="001A03D1" w:rsidRDefault="001A03D1" w:rsidP="003A0ADC">
      <w:pPr>
        <w:jc w:val="both"/>
        <w:rPr>
          <w:lang w:val="et-EE"/>
        </w:rPr>
      </w:pPr>
      <w:r w:rsidRPr="00B41146">
        <w:rPr>
          <w:u w:val="single"/>
          <w:lang w:val="et-EE"/>
        </w:rPr>
        <w:t>Eelnõu § 1 p</w:t>
      </w:r>
      <w:r w:rsidR="00707A1C">
        <w:rPr>
          <w:u w:val="single"/>
          <w:lang w:val="et-EE"/>
        </w:rPr>
        <w:t>unkt</w:t>
      </w:r>
      <w:r w:rsidRPr="00B41146">
        <w:rPr>
          <w:u w:val="single"/>
          <w:lang w:val="et-EE"/>
        </w:rPr>
        <w:t xml:space="preserve"> 2</w:t>
      </w:r>
      <w:r w:rsidR="00993783">
        <w:rPr>
          <w:u w:val="single"/>
          <w:lang w:val="et-EE"/>
        </w:rPr>
        <w:t>.</w:t>
      </w:r>
      <w:r w:rsidRPr="000C478F">
        <w:rPr>
          <w:lang w:val="et-EE"/>
        </w:rPr>
        <w:t xml:space="preserve"> Määruse preambulisse lisatakse viide </w:t>
      </w:r>
      <w:r w:rsidR="005352C6">
        <w:rPr>
          <w:lang w:val="et-EE"/>
        </w:rPr>
        <w:t>VäTS</w:t>
      </w:r>
      <w:r w:rsidR="00993783">
        <w:rPr>
          <w:lang w:val="et-EE"/>
        </w:rPr>
        <w:t>i</w:t>
      </w:r>
      <w:r w:rsidRPr="000C478F">
        <w:rPr>
          <w:lang w:val="et-EE"/>
        </w:rPr>
        <w:t xml:space="preserve"> § 65 lõikele 10</w:t>
      </w:r>
      <w:r w:rsidR="000C478F" w:rsidRPr="000C478F">
        <w:rPr>
          <w:lang w:val="et-EE"/>
        </w:rPr>
        <w:t xml:space="preserve">, mis sätestab volitusnormi kehtestada Vabariigi Valitsuse määrusega </w:t>
      </w:r>
      <w:r w:rsidR="000C478F">
        <w:rPr>
          <w:lang w:val="et-EE"/>
        </w:rPr>
        <w:t>t</w:t>
      </w:r>
      <w:r w:rsidR="000C478F" w:rsidRPr="000C478F">
        <w:rPr>
          <w:lang w:val="et-EE"/>
        </w:rPr>
        <w:t>eenistuja abikaasa, registreeritud elukaaslase ning alaealise lapse või põhi- või keskharidust omandava või abi vajava töövõimetu täisealise lapse välisesinduse asukohariiki ja sealt tagasi sõidu kulude hüvitamise tingimused ja kor</w:t>
      </w:r>
      <w:r w:rsidR="000C478F">
        <w:rPr>
          <w:lang w:val="et-EE"/>
        </w:rPr>
        <w:t>d.</w:t>
      </w:r>
    </w:p>
    <w:p w14:paraId="457851F7" w14:textId="33ED5775" w:rsidR="000C478F" w:rsidRDefault="000C478F" w:rsidP="003A0ADC">
      <w:pPr>
        <w:jc w:val="both"/>
        <w:rPr>
          <w:lang w:val="et-EE"/>
        </w:rPr>
      </w:pPr>
    </w:p>
    <w:p w14:paraId="3340FE78" w14:textId="1DC2F95D" w:rsidR="000C478F" w:rsidRDefault="000C478F" w:rsidP="003A0ADC">
      <w:pPr>
        <w:jc w:val="both"/>
        <w:rPr>
          <w:lang w:val="et-EE"/>
        </w:rPr>
      </w:pPr>
      <w:r w:rsidRPr="00B41146">
        <w:rPr>
          <w:u w:val="single"/>
          <w:lang w:val="et-EE"/>
        </w:rPr>
        <w:lastRenderedPageBreak/>
        <w:t>Eelnõu § 1 p</w:t>
      </w:r>
      <w:r w:rsidR="00707A1C">
        <w:rPr>
          <w:u w:val="single"/>
          <w:lang w:val="et-EE"/>
        </w:rPr>
        <w:t>unkt</w:t>
      </w:r>
      <w:r w:rsidRPr="00B41146">
        <w:rPr>
          <w:u w:val="single"/>
          <w:lang w:val="et-EE"/>
        </w:rPr>
        <w:t xml:space="preserve"> 3</w:t>
      </w:r>
      <w:r w:rsidR="003D6E15" w:rsidRPr="006C15CD">
        <w:rPr>
          <w:u w:val="single"/>
          <w:lang w:val="et-EE"/>
        </w:rPr>
        <w:t>.</w:t>
      </w:r>
      <w:r>
        <w:rPr>
          <w:lang w:val="et-EE"/>
        </w:rPr>
        <w:t xml:space="preserve"> Määruses asendatakse läbivalt sõna „abikaasa“ sõnadega </w:t>
      </w:r>
      <w:r>
        <w:rPr>
          <w:color w:val="000000"/>
          <w:kern w:val="36"/>
          <w:lang w:val="et-EE" w:eastAsia="et-EE"/>
        </w:rPr>
        <w:t xml:space="preserve">„abikaasa või registreeritud elukaaslane“ vastavas käändes. Muudatus on seotud </w:t>
      </w:r>
      <w:r w:rsidRPr="001A03D1">
        <w:rPr>
          <w:lang w:val="et-EE"/>
        </w:rPr>
        <w:t>1. jaanuari</w:t>
      </w:r>
      <w:r w:rsidR="00DD4701">
        <w:rPr>
          <w:lang w:val="et-EE"/>
        </w:rPr>
        <w:t>l</w:t>
      </w:r>
      <w:r w:rsidRPr="001A03D1">
        <w:rPr>
          <w:lang w:val="et-EE"/>
        </w:rPr>
        <w:t xml:space="preserve"> 2024</w:t>
      </w:r>
      <w:r w:rsidR="004D1018">
        <w:rPr>
          <w:lang w:val="et-EE"/>
        </w:rPr>
        <w:t>. a</w:t>
      </w:r>
      <w:r w:rsidRPr="001A03D1">
        <w:rPr>
          <w:lang w:val="et-EE"/>
        </w:rPr>
        <w:t xml:space="preserve"> jõustunud </w:t>
      </w:r>
      <w:r w:rsidR="005352C6">
        <w:rPr>
          <w:lang w:val="et-EE"/>
        </w:rPr>
        <w:t>VäTSi</w:t>
      </w:r>
      <w:r>
        <w:rPr>
          <w:lang w:val="et-EE"/>
        </w:rPr>
        <w:t xml:space="preserve"> muudatustega, mille eesmär</w:t>
      </w:r>
      <w:r w:rsidR="00DD4701">
        <w:rPr>
          <w:lang w:val="et-EE"/>
        </w:rPr>
        <w:t>k</w:t>
      </w:r>
      <w:r>
        <w:rPr>
          <w:lang w:val="et-EE"/>
        </w:rPr>
        <w:t xml:space="preserve"> oli </w:t>
      </w:r>
      <w:r w:rsidR="00DD4701">
        <w:rPr>
          <w:lang w:val="et-EE"/>
        </w:rPr>
        <w:t xml:space="preserve">tagada </w:t>
      </w:r>
      <w:r>
        <w:rPr>
          <w:lang w:val="et-EE"/>
        </w:rPr>
        <w:t>abieluvõrdsus</w:t>
      </w:r>
      <w:r w:rsidR="00DD4701">
        <w:rPr>
          <w:lang w:val="et-EE"/>
        </w:rPr>
        <w:t xml:space="preserve"> </w:t>
      </w:r>
      <w:r>
        <w:rPr>
          <w:lang w:val="et-EE"/>
        </w:rPr>
        <w:t xml:space="preserve">ja </w:t>
      </w:r>
      <w:r w:rsidR="00DD4701">
        <w:rPr>
          <w:lang w:val="et-EE"/>
        </w:rPr>
        <w:t xml:space="preserve">rakendada </w:t>
      </w:r>
      <w:r>
        <w:rPr>
          <w:lang w:val="et-EE"/>
        </w:rPr>
        <w:t>kooseluseadus</w:t>
      </w:r>
      <w:r w:rsidR="00DD4701">
        <w:rPr>
          <w:lang w:val="et-EE"/>
        </w:rPr>
        <w:t>t</w:t>
      </w:r>
      <w:r>
        <w:rPr>
          <w:lang w:val="et-EE"/>
        </w:rPr>
        <w:t>.</w:t>
      </w:r>
    </w:p>
    <w:p w14:paraId="5C9050E7" w14:textId="277C8A15" w:rsidR="000C478F" w:rsidRDefault="000C478F" w:rsidP="003A0ADC">
      <w:pPr>
        <w:jc w:val="both"/>
        <w:rPr>
          <w:lang w:val="et-EE"/>
        </w:rPr>
      </w:pPr>
    </w:p>
    <w:p w14:paraId="6AA96805" w14:textId="1AA586BD" w:rsidR="000C478F" w:rsidRDefault="000C478F" w:rsidP="000C478F">
      <w:pPr>
        <w:jc w:val="both"/>
        <w:rPr>
          <w:lang w:val="et-EE"/>
        </w:rPr>
      </w:pPr>
      <w:r w:rsidRPr="00B41146">
        <w:rPr>
          <w:u w:val="single"/>
          <w:lang w:val="et-EE"/>
        </w:rPr>
        <w:t>Eelnõu § 1 p</w:t>
      </w:r>
      <w:r w:rsidR="00707A1C">
        <w:rPr>
          <w:u w:val="single"/>
          <w:lang w:val="et-EE"/>
        </w:rPr>
        <w:t>unkt</w:t>
      </w:r>
      <w:r w:rsidRPr="00B41146">
        <w:rPr>
          <w:u w:val="single"/>
          <w:lang w:val="et-EE"/>
        </w:rPr>
        <w:t xml:space="preserve"> 4</w:t>
      </w:r>
      <w:r w:rsidR="003D6E15">
        <w:rPr>
          <w:u w:val="single"/>
          <w:lang w:val="et-EE"/>
        </w:rPr>
        <w:t>.</w:t>
      </w:r>
      <w:r w:rsidR="009348BC">
        <w:rPr>
          <w:lang w:val="et-EE"/>
        </w:rPr>
        <w:t xml:space="preserve"> </w:t>
      </w:r>
      <w:r>
        <w:rPr>
          <w:color w:val="000000"/>
          <w:kern w:val="36"/>
          <w:lang w:val="et-EE" w:eastAsia="et-EE"/>
        </w:rPr>
        <w:t xml:space="preserve">Määruses asendatakse läbivalt sõna „abikaasatasu“ sõnadega „abikaasa- ja registreeritud elukaaslase tasu“ vastavas käändes. Muudatus on seotud </w:t>
      </w:r>
      <w:r w:rsidRPr="001A03D1">
        <w:rPr>
          <w:lang w:val="et-EE"/>
        </w:rPr>
        <w:t>1. jaanuari</w:t>
      </w:r>
      <w:r w:rsidR="00DD4701">
        <w:rPr>
          <w:lang w:val="et-EE"/>
        </w:rPr>
        <w:t>l</w:t>
      </w:r>
      <w:r w:rsidRPr="001A03D1">
        <w:rPr>
          <w:lang w:val="et-EE"/>
        </w:rPr>
        <w:t xml:space="preserve"> 2024</w:t>
      </w:r>
      <w:r w:rsidR="004D1018">
        <w:rPr>
          <w:lang w:val="et-EE"/>
        </w:rPr>
        <w:t>. a</w:t>
      </w:r>
      <w:r w:rsidRPr="001A03D1">
        <w:rPr>
          <w:lang w:val="et-EE"/>
        </w:rPr>
        <w:t xml:space="preserve"> jõustunud </w:t>
      </w:r>
      <w:r w:rsidR="005352C6">
        <w:rPr>
          <w:lang w:val="et-EE"/>
        </w:rPr>
        <w:t xml:space="preserve">VäTSi </w:t>
      </w:r>
      <w:r>
        <w:rPr>
          <w:lang w:val="et-EE"/>
        </w:rPr>
        <w:t xml:space="preserve">muudatustega, mille </w:t>
      </w:r>
      <w:r w:rsidR="005535F9">
        <w:rPr>
          <w:lang w:val="et-EE"/>
        </w:rPr>
        <w:t>eesmärk oli tagada abieluvõrdsus ja rakendada kooseluseadust</w:t>
      </w:r>
      <w:r>
        <w:rPr>
          <w:lang w:val="et-EE"/>
        </w:rPr>
        <w:t>.</w:t>
      </w:r>
    </w:p>
    <w:p w14:paraId="39FF5EC8" w14:textId="14E3ED8F" w:rsidR="000C478F" w:rsidRDefault="000C478F" w:rsidP="000C478F">
      <w:pPr>
        <w:jc w:val="both"/>
        <w:rPr>
          <w:lang w:val="et-EE"/>
        </w:rPr>
      </w:pPr>
    </w:p>
    <w:p w14:paraId="74D268F1" w14:textId="05F41346" w:rsidR="005352C6" w:rsidRDefault="000C478F" w:rsidP="003A0ADC">
      <w:pPr>
        <w:jc w:val="both"/>
        <w:rPr>
          <w:lang w:val="et-EE"/>
        </w:rPr>
      </w:pPr>
      <w:r w:rsidRPr="00B41146">
        <w:rPr>
          <w:u w:val="single"/>
          <w:lang w:val="et-EE"/>
        </w:rPr>
        <w:t>Eelnõu § 1 p</w:t>
      </w:r>
      <w:r w:rsidR="00707A1C">
        <w:rPr>
          <w:u w:val="single"/>
          <w:lang w:val="et-EE"/>
        </w:rPr>
        <w:t>unkt</w:t>
      </w:r>
      <w:r w:rsidRPr="00B41146">
        <w:rPr>
          <w:u w:val="single"/>
          <w:lang w:val="et-EE"/>
        </w:rPr>
        <w:t xml:space="preserve"> 5</w:t>
      </w:r>
      <w:r w:rsidR="003D6E15">
        <w:rPr>
          <w:u w:val="single"/>
          <w:lang w:val="et-EE"/>
        </w:rPr>
        <w:t>.</w:t>
      </w:r>
      <w:r>
        <w:rPr>
          <w:lang w:val="et-EE"/>
        </w:rPr>
        <w:t xml:space="preserve"> </w:t>
      </w:r>
      <w:r w:rsidR="005352C6">
        <w:rPr>
          <w:lang w:val="et-EE"/>
        </w:rPr>
        <w:t>Määruse § 1 l</w:t>
      </w:r>
      <w:r w:rsidR="005535F9">
        <w:rPr>
          <w:lang w:val="et-EE"/>
        </w:rPr>
        <w:t>õike</w:t>
      </w:r>
      <w:r w:rsidR="005352C6">
        <w:rPr>
          <w:lang w:val="et-EE"/>
        </w:rPr>
        <w:t xml:space="preserve"> 1 punktis 3 täiendatakse määruse reguleerimisala</w:t>
      </w:r>
      <w:r w:rsidR="00A644D9">
        <w:rPr>
          <w:lang w:val="et-EE"/>
        </w:rPr>
        <w:t>,</w:t>
      </w:r>
      <w:r w:rsidR="005352C6">
        <w:rPr>
          <w:lang w:val="et-EE"/>
        </w:rPr>
        <w:t xml:space="preserve"> sätestades, et määrusega kehtestatakse m</w:t>
      </w:r>
      <w:r w:rsidR="00A644D9">
        <w:rPr>
          <w:lang w:val="et-EE"/>
        </w:rPr>
        <w:t>uu hulgas</w:t>
      </w:r>
      <w:r w:rsidR="005352C6">
        <w:rPr>
          <w:lang w:val="et-EE"/>
        </w:rPr>
        <w:t xml:space="preserve"> kaasasoleva perekonnaliikme eest välislähetustasu suurendamise protsendimäär. Volitus Vabariigi Valitsusele teenistujaga kaasasoleva perekonnaliikme eest teenistuja välislähetustasu suurendamise protsendimäära ja korra kehtestamiseks tuleneb VäTS</w:t>
      </w:r>
      <w:r w:rsidR="00A644D9">
        <w:rPr>
          <w:lang w:val="et-EE"/>
        </w:rPr>
        <w:t>i</w:t>
      </w:r>
      <w:r w:rsidR="005352C6">
        <w:rPr>
          <w:lang w:val="et-EE"/>
        </w:rPr>
        <w:t xml:space="preserve"> § 66 lõikest 5.</w:t>
      </w:r>
    </w:p>
    <w:p w14:paraId="5C902E1C" w14:textId="26F816FD" w:rsidR="0048207F" w:rsidRDefault="0048207F" w:rsidP="003A0ADC">
      <w:pPr>
        <w:jc w:val="both"/>
        <w:rPr>
          <w:lang w:val="et-EE"/>
        </w:rPr>
      </w:pPr>
    </w:p>
    <w:p w14:paraId="1696AC7A" w14:textId="7F94191A" w:rsidR="004064E5" w:rsidRDefault="004064E5" w:rsidP="003A0ADC">
      <w:pPr>
        <w:jc w:val="both"/>
        <w:rPr>
          <w:lang w:val="et-EE"/>
        </w:rPr>
      </w:pPr>
      <w:r w:rsidRPr="00B41146">
        <w:rPr>
          <w:u w:val="single"/>
          <w:lang w:val="et-EE"/>
        </w:rPr>
        <w:t>Eelnõu § 1 p</w:t>
      </w:r>
      <w:r w:rsidR="00707A1C">
        <w:rPr>
          <w:u w:val="single"/>
          <w:lang w:val="et-EE"/>
        </w:rPr>
        <w:t>unkt</w:t>
      </w:r>
      <w:r w:rsidRPr="00B41146">
        <w:rPr>
          <w:u w:val="single"/>
          <w:lang w:val="et-EE"/>
        </w:rPr>
        <w:t xml:space="preserve"> 6</w:t>
      </w:r>
      <w:r w:rsidR="003D6E15" w:rsidRPr="006C15CD">
        <w:rPr>
          <w:u w:val="single"/>
          <w:lang w:val="et-EE"/>
        </w:rPr>
        <w:t>.</w:t>
      </w:r>
      <w:r>
        <w:rPr>
          <w:lang w:val="et-EE"/>
        </w:rPr>
        <w:t xml:space="preserve"> Määruse § 1 lõikes 1 toodud määruse reguleerimisala täiendatakse</w:t>
      </w:r>
      <w:r w:rsidR="00A644D9">
        <w:rPr>
          <w:lang w:val="et-EE"/>
        </w:rPr>
        <w:t>,</w:t>
      </w:r>
      <w:r>
        <w:rPr>
          <w:lang w:val="et-EE"/>
        </w:rPr>
        <w:t xml:space="preserve"> tuues välja, et määrusega kehtestatakse teise riiki tööle asumise hüvitise määr. Volitus Vabariigi Valitsusele teise riiki tööle asumise hüvitise määra kehtestamiseks tuleneb VäTS</w:t>
      </w:r>
      <w:r w:rsidR="00A644D9">
        <w:rPr>
          <w:lang w:val="et-EE"/>
        </w:rPr>
        <w:t>i</w:t>
      </w:r>
      <w:r>
        <w:rPr>
          <w:lang w:val="et-EE"/>
        </w:rPr>
        <w:t xml:space="preserve"> § 65 lõikest 6.</w:t>
      </w:r>
    </w:p>
    <w:p w14:paraId="2B348322" w14:textId="18977CD5" w:rsidR="004064E5" w:rsidRDefault="004064E5" w:rsidP="003A0ADC">
      <w:pPr>
        <w:jc w:val="both"/>
        <w:rPr>
          <w:lang w:val="et-EE"/>
        </w:rPr>
      </w:pPr>
    </w:p>
    <w:p w14:paraId="24FB9EDA" w14:textId="7A3AE311" w:rsidR="004739C1" w:rsidRDefault="004064E5" w:rsidP="003A0ADC">
      <w:pPr>
        <w:jc w:val="both"/>
        <w:rPr>
          <w:lang w:val="et-EE"/>
        </w:rPr>
      </w:pPr>
      <w:r w:rsidRPr="00B41146">
        <w:rPr>
          <w:u w:val="single"/>
          <w:lang w:val="et-EE"/>
        </w:rPr>
        <w:t>Eelnõu § 1 p</w:t>
      </w:r>
      <w:r w:rsidR="00707A1C">
        <w:rPr>
          <w:u w:val="single"/>
          <w:lang w:val="et-EE"/>
        </w:rPr>
        <w:t>unkt</w:t>
      </w:r>
      <w:r w:rsidRPr="00B41146">
        <w:rPr>
          <w:u w:val="single"/>
          <w:lang w:val="et-EE"/>
        </w:rPr>
        <w:t xml:space="preserve"> 7</w:t>
      </w:r>
      <w:r w:rsidR="003D6E15">
        <w:rPr>
          <w:u w:val="single"/>
          <w:lang w:val="et-EE"/>
        </w:rPr>
        <w:t>.</w:t>
      </w:r>
      <w:r w:rsidRPr="002A6F62">
        <w:rPr>
          <w:lang w:val="et-EE"/>
        </w:rPr>
        <w:t xml:space="preserve"> </w:t>
      </w:r>
      <w:r w:rsidR="004739C1">
        <w:rPr>
          <w:lang w:val="et-EE"/>
        </w:rPr>
        <w:t xml:space="preserve">Määruse § 1 lisatakse </w:t>
      </w:r>
      <w:r w:rsidR="00A644D9">
        <w:rPr>
          <w:lang w:val="et-EE"/>
        </w:rPr>
        <w:t xml:space="preserve">lõige </w:t>
      </w:r>
      <w:r w:rsidR="004739C1">
        <w:rPr>
          <w:lang w:val="et-EE"/>
        </w:rPr>
        <w:t>3, kuna tulenevalt</w:t>
      </w:r>
      <w:r w:rsidR="002F0964">
        <w:rPr>
          <w:lang w:val="et-EE"/>
        </w:rPr>
        <w:t xml:space="preserve"> ATSi</w:t>
      </w:r>
      <w:r w:rsidR="005526BC">
        <w:rPr>
          <w:lang w:val="et-EE"/>
        </w:rPr>
        <w:t xml:space="preserve"> </w:t>
      </w:r>
      <w:r w:rsidR="004739C1">
        <w:rPr>
          <w:lang w:val="et-EE"/>
        </w:rPr>
        <w:t>1. jaanuaril 2025</w:t>
      </w:r>
      <w:r w:rsidR="004D1018">
        <w:rPr>
          <w:lang w:val="et-EE"/>
        </w:rPr>
        <w:t>. a</w:t>
      </w:r>
      <w:r w:rsidR="004739C1">
        <w:rPr>
          <w:lang w:val="et-EE"/>
        </w:rPr>
        <w:t xml:space="preserve"> jõustuvatest muudatustest toimub </w:t>
      </w:r>
      <w:r w:rsidR="00246855">
        <w:rPr>
          <w:lang w:val="et-EE"/>
        </w:rPr>
        <w:t xml:space="preserve">ATS § 45 alusel pikaajalisse välislähetusse saadetud </w:t>
      </w:r>
      <w:r w:rsidR="004739C1">
        <w:rPr>
          <w:lang w:val="et-EE"/>
        </w:rPr>
        <w:t xml:space="preserve">ametnikele välislähetustasu maksmine ja lähetuskulude hüvitamine pikaajalises välislähetuses olles </w:t>
      </w:r>
      <w:r w:rsidR="005526BC">
        <w:rPr>
          <w:lang w:val="et-EE"/>
        </w:rPr>
        <w:t xml:space="preserve">edaspidi </w:t>
      </w:r>
      <w:r w:rsidR="004739C1">
        <w:rPr>
          <w:lang w:val="et-EE"/>
        </w:rPr>
        <w:t>VäTS</w:t>
      </w:r>
      <w:r w:rsidR="00A644D9">
        <w:rPr>
          <w:lang w:val="et-EE"/>
        </w:rPr>
        <w:t>i</w:t>
      </w:r>
      <w:r w:rsidR="00DC506A">
        <w:rPr>
          <w:lang w:val="et-EE"/>
        </w:rPr>
        <w:t xml:space="preserve"> §-des 63</w:t>
      </w:r>
      <w:r w:rsidR="005526BC">
        <w:rPr>
          <w:lang w:val="et-EE"/>
        </w:rPr>
        <w:t>–</w:t>
      </w:r>
      <w:r w:rsidR="00DC506A">
        <w:rPr>
          <w:lang w:val="et-EE"/>
        </w:rPr>
        <w:t>66, 68, 69 ja 73 sätestatud tingimustel ja korras ning ametniku kaasasolevale abikaasale või registreeritud elukaaslasele abikaasa- ja registreeritud elukaaslase tasu maksmine VäTS</w:t>
      </w:r>
      <w:r w:rsidR="00A644D9">
        <w:rPr>
          <w:lang w:val="et-EE"/>
        </w:rPr>
        <w:t>i</w:t>
      </w:r>
      <w:r w:rsidR="00DC506A">
        <w:rPr>
          <w:lang w:val="et-EE"/>
        </w:rPr>
        <w:t xml:space="preserve"> §-s 67 sätestatud tingimustel ja korras. </w:t>
      </w:r>
      <w:r w:rsidR="005526BC">
        <w:rPr>
          <w:lang w:val="et-EE"/>
        </w:rPr>
        <w:t>Seega kohaldatakse alates 1. jaanuarist 2025</w:t>
      </w:r>
      <w:r w:rsidR="004D1018">
        <w:rPr>
          <w:lang w:val="et-EE"/>
        </w:rPr>
        <w:t>. a</w:t>
      </w:r>
      <w:r w:rsidR="005526BC">
        <w:rPr>
          <w:lang w:val="et-EE"/>
        </w:rPr>
        <w:t xml:space="preserve">  ametnike pikaajalisele välislähetusele VäTSi ja selle alusel antud rakendusakte. </w:t>
      </w:r>
      <w:r w:rsidR="00DC506A">
        <w:rPr>
          <w:lang w:val="et-EE"/>
        </w:rPr>
        <w:t xml:space="preserve">Ametnike pikaajalist </w:t>
      </w:r>
      <w:r w:rsidR="005526BC">
        <w:rPr>
          <w:lang w:val="et-EE"/>
        </w:rPr>
        <w:t>välislähetust reguleerivad sätted ATSis (§-des 45 ja 46) muutuvad kehtetuks ning samuti muutub kehtetuks kehtiva ATS</w:t>
      </w:r>
      <w:r w:rsidR="00A644D9">
        <w:rPr>
          <w:lang w:val="et-EE"/>
        </w:rPr>
        <w:t>i</w:t>
      </w:r>
      <w:r w:rsidR="005526BC">
        <w:rPr>
          <w:lang w:val="et-EE"/>
        </w:rPr>
        <w:t xml:space="preserve"> § 45 lõigete 5, 7–9</w:t>
      </w:r>
      <w:r w:rsidR="004978FE">
        <w:rPr>
          <w:lang w:val="et-EE"/>
        </w:rPr>
        <w:t xml:space="preserve"> </w:t>
      </w:r>
      <w:r w:rsidR="005526BC">
        <w:rPr>
          <w:lang w:val="et-EE"/>
        </w:rPr>
        <w:t xml:space="preserve">ja 14 ning § 46 lõike 8 alusel antud </w:t>
      </w:r>
      <w:r w:rsidR="005526BC" w:rsidRPr="0062241D">
        <w:rPr>
          <w:lang w:val="et-EE"/>
        </w:rPr>
        <w:t xml:space="preserve">Vabariigi Valitsuse </w:t>
      </w:r>
      <w:r w:rsidR="005526BC">
        <w:rPr>
          <w:lang w:val="et-EE"/>
        </w:rPr>
        <w:t>19. detsembri 2012</w:t>
      </w:r>
      <w:r w:rsidR="00A644D9">
        <w:rPr>
          <w:lang w:val="et-EE"/>
        </w:rPr>
        <w:t>. a</w:t>
      </w:r>
      <w:r w:rsidR="005526BC">
        <w:rPr>
          <w:lang w:val="et-EE"/>
        </w:rPr>
        <w:t xml:space="preserve"> </w:t>
      </w:r>
      <w:r w:rsidR="005526BC" w:rsidRPr="0062241D">
        <w:rPr>
          <w:lang w:val="et-EE"/>
        </w:rPr>
        <w:t>määrus „Ametniku pikaajalisse välislähetusse saatmise kord, lähetustasu lähtesummad ning lähetustasu arvutamise ja maksmise kord, lähetuskulude hüvitamise tingimused ja kord, hüvitatavate ravikulude loetelu, kaasasoleva perekonnaliikme eest välislähetustasu suurendamise ja maksmise kord ning abikaasatasu maksmise tingimused ja kord</w:t>
      </w:r>
      <w:r w:rsidR="005526BC">
        <w:rPr>
          <w:lang w:val="et-EE"/>
        </w:rPr>
        <w:t>“. Eelnõuga lisatakse m</w:t>
      </w:r>
      <w:r w:rsidR="00DC506A">
        <w:rPr>
          <w:lang w:val="et-EE"/>
        </w:rPr>
        <w:t>äärusesse üleminekusäte, mille kohaselt kuni 31. detsembrini 2024</w:t>
      </w:r>
      <w:r w:rsidR="004D1018">
        <w:rPr>
          <w:lang w:val="et-EE"/>
        </w:rPr>
        <w:t>. a</w:t>
      </w:r>
      <w:r w:rsidR="00DC506A">
        <w:rPr>
          <w:lang w:val="et-EE"/>
        </w:rPr>
        <w:t xml:space="preserve"> </w:t>
      </w:r>
      <w:r w:rsidR="00246855">
        <w:rPr>
          <w:lang w:val="et-EE"/>
        </w:rPr>
        <w:t xml:space="preserve">ATSi alusel </w:t>
      </w:r>
      <w:r w:rsidR="00DC506A">
        <w:rPr>
          <w:lang w:val="et-EE"/>
        </w:rPr>
        <w:t>pikaajalisse välislähetusse saadetud ametnike välislähetusele kohaldatakse kuni selle lõppemiseni</w:t>
      </w:r>
      <w:r w:rsidR="005526BC">
        <w:rPr>
          <w:lang w:val="et-EE"/>
        </w:rPr>
        <w:t xml:space="preserve"> nimetatud ATSi alusel antud </w:t>
      </w:r>
      <w:r w:rsidR="00DC506A" w:rsidRPr="0062241D">
        <w:rPr>
          <w:lang w:val="et-EE"/>
        </w:rPr>
        <w:t>Vabariigi Valitsuse määrus</w:t>
      </w:r>
      <w:r w:rsidR="00DC506A">
        <w:rPr>
          <w:lang w:val="et-EE"/>
        </w:rPr>
        <w:t>t, mille alusel ametnik lähetat</w:t>
      </w:r>
      <w:r w:rsidR="005526BC">
        <w:rPr>
          <w:lang w:val="et-EE"/>
        </w:rPr>
        <w:t>i</w:t>
      </w:r>
      <w:r w:rsidR="00DC506A">
        <w:rPr>
          <w:lang w:val="et-EE"/>
        </w:rPr>
        <w:t>.</w:t>
      </w:r>
      <w:r w:rsidR="005526BC">
        <w:rPr>
          <w:lang w:val="et-EE"/>
        </w:rPr>
        <w:t xml:space="preserve"> Eelnõuga lisatava määruse § 1 lõike 3 kohaselt kohaldatakse m</w:t>
      </w:r>
      <w:r w:rsidR="005526BC" w:rsidRPr="003147E3">
        <w:rPr>
          <w:lang w:val="et-EE"/>
        </w:rPr>
        <w:t xml:space="preserve">ääruses </w:t>
      </w:r>
      <w:r w:rsidR="005526BC" w:rsidRPr="003147E3">
        <w:rPr>
          <w:color w:val="202020"/>
          <w:shd w:val="clear" w:color="auto" w:fill="FFFFFF"/>
          <w:lang w:val="et-EE"/>
        </w:rPr>
        <w:t>erialadiplomaadi ja Välisministeeriumi koosseisuvälise haldusteenistuja</w:t>
      </w:r>
      <w:r w:rsidR="002E6CA6">
        <w:rPr>
          <w:color w:val="202020"/>
          <w:shd w:val="clear" w:color="auto" w:fill="FFFFFF"/>
          <w:lang w:val="et-EE"/>
        </w:rPr>
        <w:t xml:space="preserve"> (koosseisuvälise teenistuja)</w:t>
      </w:r>
      <w:r w:rsidR="005526BC" w:rsidRPr="003147E3">
        <w:rPr>
          <w:color w:val="202020"/>
          <w:shd w:val="clear" w:color="auto" w:fill="FFFFFF"/>
          <w:lang w:val="et-EE"/>
        </w:rPr>
        <w:t xml:space="preserve"> </w:t>
      </w:r>
      <w:r w:rsidR="005526BC" w:rsidRPr="003147E3">
        <w:rPr>
          <w:lang w:val="et-EE"/>
        </w:rPr>
        <w:t xml:space="preserve">kohta sätestatut ametnikule ning </w:t>
      </w:r>
      <w:r w:rsidR="005526BC" w:rsidRPr="003147E3">
        <w:rPr>
          <w:color w:val="202020"/>
          <w:shd w:val="clear" w:color="auto" w:fill="FFFFFF"/>
          <w:lang w:val="et-EE"/>
        </w:rPr>
        <w:t>lähetajaministeeriumi või selle valitsemisala asutuse</w:t>
      </w:r>
      <w:r w:rsidR="002E6CA6">
        <w:rPr>
          <w:color w:val="202020"/>
          <w:shd w:val="clear" w:color="auto" w:fill="FFFFFF"/>
          <w:lang w:val="et-EE"/>
        </w:rPr>
        <w:t xml:space="preserve"> (lähetajaministeeriumi)</w:t>
      </w:r>
      <w:r w:rsidR="005526BC" w:rsidRPr="003147E3">
        <w:rPr>
          <w:color w:val="202020"/>
          <w:shd w:val="clear" w:color="auto" w:fill="FFFFFF"/>
          <w:lang w:val="et-EE"/>
        </w:rPr>
        <w:t xml:space="preserve"> kohta</w:t>
      </w:r>
      <w:r w:rsidR="005526BC" w:rsidRPr="003147E3">
        <w:rPr>
          <w:lang w:val="et-EE"/>
        </w:rPr>
        <w:t xml:space="preserve"> sätestatut ametnikku lähetavale ametiasutusele</w:t>
      </w:r>
      <w:r w:rsidR="002E6CA6">
        <w:rPr>
          <w:lang w:val="et-EE"/>
        </w:rPr>
        <w:t>.</w:t>
      </w:r>
      <w:r w:rsidR="005526BC" w:rsidRPr="003147E3">
        <w:rPr>
          <w:lang w:val="et-EE"/>
        </w:rPr>
        <w:t xml:space="preserve"> </w:t>
      </w:r>
      <w:r w:rsidR="00A55BB3">
        <w:rPr>
          <w:lang w:val="et-EE"/>
        </w:rPr>
        <w:t>K</w:t>
      </w:r>
      <w:r w:rsidR="00261B88">
        <w:rPr>
          <w:lang w:val="et-EE"/>
        </w:rPr>
        <w:t>una määrus</w:t>
      </w:r>
      <w:r w:rsidR="00C820DD">
        <w:rPr>
          <w:lang w:val="et-EE"/>
        </w:rPr>
        <w:t>e</w:t>
      </w:r>
      <w:r w:rsidR="002E6CA6">
        <w:rPr>
          <w:lang w:val="et-EE"/>
        </w:rPr>
        <w:t xml:space="preserve"> kehtesta</w:t>
      </w:r>
      <w:r w:rsidR="00C820DD">
        <w:rPr>
          <w:lang w:val="et-EE"/>
        </w:rPr>
        <w:t>misel on peetud</w:t>
      </w:r>
      <w:r w:rsidR="002E6CA6">
        <w:rPr>
          <w:lang w:val="et-EE"/>
        </w:rPr>
        <w:t xml:space="preserve"> </w:t>
      </w:r>
      <w:r w:rsidR="00C820DD">
        <w:rPr>
          <w:lang w:val="et-EE"/>
        </w:rPr>
        <w:t xml:space="preserve">silmas </w:t>
      </w:r>
      <w:r w:rsidR="002E6CA6">
        <w:rPr>
          <w:lang w:val="et-EE"/>
        </w:rPr>
        <w:t>eelkõige välisteenistuse pikaajalise välislähetuse vajadus</w:t>
      </w:r>
      <w:r w:rsidR="00C820DD">
        <w:rPr>
          <w:lang w:val="et-EE"/>
        </w:rPr>
        <w:t>i</w:t>
      </w:r>
      <w:r w:rsidR="00A55BB3">
        <w:rPr>
          <w:lang w:val="et-EE"/>
        </w:rPr>
        <w:t>, tuleb sätete kohaldamisel a</w:t>
      </w:r>
      <w:r w:rsidR="00A55BB3" w:rsidRPr="00A55BB3">
        <w:rPr>
          <w:lang w:val="et-EE"/>
        </w:rPr>
        <w:t>metnikele, kes ei ole määruse mõttes Välisministeeriumi koosseisulised ega koosseisuvälised teenistujad</w:t>
      </w:r>
      <w:r w:rsidR="00A55BB3">
        <w:rPr>
          <w:lang w:val="et-EE"/>
        </w:rPr>
        <w:t>,</w:t>
      </w:r>
      <w:r w:rsidR="00A55BB3" w:rsidRPr="00A55BB3">
        <w:rPr>
          <w:lang w:val="et-EE"/>
        </w:rPr>
        <w:t xml:space="preserve"> </w:t>
      </w:r>
      <w:r w:rsidR="004A1B5E">
        <w:rPr>
          <w:lang w:val="et-EE"/>
        </w:rPr>
        <w:t xml:space="preserve">kohaldada määruses sätestatud eriregulatsiooni või </w:t>
      </w:r>
      <w:r w:rsidR="00A55BB3">
        <w:rPr>
          <w:lang w:val="et-EE"/>
        </w:rPr>
        <w:t>arvestada määrusega kehtestatud</w:t>
      </w:r>
      <w:r w:rsidR="004A1B5E">
        <w:rPr>
          <w:lang w:val="et-EE"/>
        </w:rPr>
        <w:t xml:space="preserve"> pikaajalise välislähetuse</w:t>
      </w:r>
      <w:r w:rsidR="00A55BB3">
        <w:rPr>
          <w:lang w:val="et-EE"/>
        </w:rPr>
        <w:t xml:space="preserve"> põhimõtteid</w:t>
      </w:r>
      <w:r w:rsidR="002E6CA6">
        <w:rPr>
          <w:lang w:val="et-EE"/>
        </w:rPr>
        <w:t>.</w:t>
      </w:r>
    </w:p>
    <w:p w14:paraId="67EFD374" w14:textId="77777777" w:rsidR="004739C1" w:rsidRDefault="004739C1" w:rsidP="003A0ADC">
      <w:pPr>
        <w:jc w:val="both"/>
        <w:rPr>
          <w:lang w:val="et-EE"/>
        </w:rPr>
      </w:pPr>
    </w:p>
    <w:p w14:paraId="069CA3D1" w14:textId="65B7F9CE" w:rsidR="004064E5" w:rsidRDefault="004739C1" w:rsidP="003A0ADC">
      <w:pPr>
        <w:jc w:val="both"/>
        <w:rPr>
          <w:bCs/>
          <w:lang w:val="et-EE"/>
        </w:rPr>
      </w:pPr>
      <w:r w:rsidRPr="004739C1">
        <w:rPr>
          <w:u w:val="single"/>
          <w:lang w:val="et-EE"/>
        </w:rPr>
        <w:t>Eelnõu § 1 p</w:t>
      </w:r>
      <w:r w:rsidR="00707A1C">
        <w:rPr>
          <w:u w:val="single"/>
          <w:lang w:val="et-EE"/>
        </w:rPr>
        <w:t>unkt</w:t>
      </w:r>
      <w:r w:rsidRPr="004739C1">
        <w:rPr>
          <w:u w:val="single"/>
          <w:lang w:val="et-EE"/>
        </w:rPr>
        <w:t xml:space="preserve"> 8</w:t>
      </w:r>
      <w:r w:rsidR="003D6E15">
        <w:rPr>
          <w:u w:val="single"/>
          <w:lang w:val="et-EE"/>
        </w:rPr>
        <w:t>.</w:t>
      </w:r>
      <w:r>
        <w:rPr>
          <w:lang w:val="et-EE"/>
        </w:rPr>
        <w:t xml:space="preserve"> M</w:t>
      </w:r>
      <w:r w:rsidR="004064E5" w:rsidRPr="002A6F62">
        <w:rPr>
          <w:lang w:val="et-EE"/>
        </w:rPr>
        <w:t xml:space="preserve">ääruse § </w:t>
      </w:r>
      <w:r w:rsidR="0052579E" w:rsidRPr="002A6F62">
        <w:rPr>
          <w:lang w:val="et-EE"/>
        </w:rPr>
        <w:t xml:space="preserve">2 </w:t>
      </w:r>
      <w:r w:rsidR="002A6F62" w:rsidRPr="002A6F62">
        <w:rPr>
          <w:lang w:val="et-EE"/>
        </w:rPr>
        <w:t>lõike 2 sõnastust täpsustatakse tulenevalt VäTSi 1. jaanuaril 2025</w:t>
      </w:r>
      <w:r w:rsidR="004D1018">
        <w:rPr>
          <w:lang w:val="et-EE"/>
        </w:rPr>
        <w:t>. a</w:t>
      </w:r>
      <w:r w:rsidR="002A6F62" w:rsidRPr="002A6F62">
        <w:rPr>
          <w:lang w:val="et-EE"/>
        </w:rPr>
        <w:t xml:space="preserve"> jõust</w:t>
      </w:r>
      <w:r w:rsidR="00C820DD">
        <w:rPr>
          <w:lang w:val="et-EE"/>
        </w:rPr>
        <w:t>u</w:t>
      </w:r>
      <w:r w:rsidR="002A6F62" w:rsidRPr="002A6F62">
        <w:rPr>
          <w:lang w:val="et-EE"/>
        </w:rPr>
        <w:t xml:space="preserve">vatest muudatustest, mille kohaselt </w:t>
      </w:r>
      <w:r w:rsidR="00C820DD" w:rsidRPr="002A6F62">
        <w:rPr>
          <w:bCs/>
          <w:lang w:val="et-EE"/>
        </w:rPr>
        <w:t xml:space="preserve">jäetakse </w:t>
      </w:r>
      <w:r w:rsidR="002A6F62" w:rsidRPr="002A6F62">
        <w:rPr>
          <w:lang w:val="et-EE"/>
        </w:rPr>
        <w:t>e</w:t>
      </w:r>
      <w:r w:rsidR="002A6F62" w:rsidRPr="002A6F62">
        <w:rPr>
          <w:bCs/>
          <w:lang w:val="et-EE"/>
        </w:rPr>
        <w:t xml:space="preserve">rialadiplomaatide ja koosseisuväliste </w:t>
      </w:r>
      <w:r w:rsidR="002A6F62" w:rsidRPr="002A6F62">
        <w:rPr>
          <w:bCs/>
          <w:lang w:val="et-EE"/>
        </w:rPr>
        <w:lastRenderedPageBreak/>
        <w:t>haldusteenistujate välislähetustega seonduv lähetajaministeeriumi pädevusse</w:t>
      </w:r>
      <w:r w:rsidR="002A6F62">
        <w:rPr>
          <w:bCs/>
          <w:lang w:val="et-EE"/>
        </w:rPr>
        <w:t xml:space="preserve">. Edaspidi ei anna </w:t>
      </w:r>
      <w:r w:rsidR="002A6F62" w:rsidRPr="002A6F62">
        <w:rPr>
          <w:lang w:val="et-EE"/>
        </w:rPr>
        <w:t>e</w:t>
      </w:r>
      <w:r w:rsidR="002A6F62" w:rsidRPr="002A6F62">
        <w:rPr>
          <w:bCs/>
          <w:lang w:val="et-EE"/>
        </w:rPr>
        <w:t>rialadiplomaatide ja koosseisuväliste haldusteenistujate</w:t>
      </w:r>
      <w:r w:rsidR="002A6F62">
        <w:rPr>
          <w:bCs/>
          <w:lang w:val="et-EE"/>
        </w:rPr>
        <w:t xml:space="preserve"> teenistusalaseid käskkirju enam Välisministeeriumi kantsler.</w:t>
      </w:r>
    </w:p>
    <w:p w14:paraId="202FC114" w14:textId="630EEA57" w:rsidR="002A6F62" w:rsidRDefault="002A6F62" w:rsidP="003A0ADC">
      <w:pPr>
        <w:jc w:val="both"/>
        <w:rPr>
          <w:bCs/>
          <w:lang w:val="et-EE"/>
        </w:rPr>
      </w:pPr>
    </w:p>
    <w:p w14:paraId="4E40EFC9" w14:textId="27D89024" w:rsidR="002A6F62" w:rsidRPr="002A6F62" w:rsidRDefault="002A6F62" w:rsidP="003A0ADC">
      <w:pPr>
        <w:jc w:val="both"/>
        <w:rPr>
          <w:lang w:val="et-EE"/>
        </w:rPr>
      </w:pPr>
      <w:r w:rsidRPr="00B41146">
        <w:rPr>
          <w:bCs/>
          <w:u w:val="single"/>
          <w:lang w:val="et-EE"/>
        </w:rPr>
        <w:t>Eelnõu § 1 p</w:t>
      </w:r>
      <w:r w:rsidR="00707A1C">
        <w:rPr>
          <w:bCs/>
          <w:u w:val="single"/>
          <w:lang w:val="et-EE"/>
        </w:rPr>
        <w:t>unkt</w:t>
      </w:r>
      <w:r w:rsidRPr="00B41146">
        <w:rPr>
          <w:bCs/>
          <w:u w:val="single"/>
          <w:lang w:val="et-EE"/>
        </w:rPr>
        <w:t xml:space="preserve"> </w:t>
      </w:r>
      <w:r w:rsidR="00261B88">
        <w:rPr>
          <w:bCs/>
          <w:u w:val="single"/>
          <w:lang w:val="et-EE"/>
        </w:rPr>
        <w:t>9</w:t>
      </w:r>
      <w:r w:rsidR="003D6E15">
        <w:rPr>
          <w:bCs/>
          <w:u w:val="single"/>
          <w:lang w:val="et-EE"/>
        </w:rPr>
        <w:t>.</w:t>
      </w:r>
      <w:r>
        <w:rPr>
          <w:bCs/>
          <w:lang w:val="et-EE"/>
        </w:rPr>
        <w:t xml:space="preserve"> Määruse § 2 lõige 4 tunnistatakse kehtetuks, kuna </w:t>
      </w:r>
      <w:r w:rsidR="006D50DB">
        <w:rPr>
          <w:bCs/>
          <w:lang w:val="et-EE"/>
        </w:rPr>
        <w:t>määruse tasandil ei vaja kordamist, et koosseisuline teenistuja peab vajaduse</w:t>
      </w:r>
      <w:r w:rsidR="00BC41E5">
        <w:rPr>
          <w:bCs/>
          <w:lang w:val="et-EE"/>
        </w:rPr>
        <w:t xml:space="preserve"> korral</w:t>
      </w:r>
      <w:r w:rsidR="006D50DB">
        <w:rPr>
          <w:bCs/>
          <w:lang w:val="et-EE"/>
        </w:rPr>
        <w:t xml:space="preserve"> küsima nõusolekut Väliministeeriumilt ja koosseisuväline teenistuja lähetajaministeeriumilt. Vajaduse</w:t>
      </w:r>
      <w:r w:rsidR="00BC41E5">
        <w:rPr>
          <w:bCs/>
          <w:lang w:val="et-EE"/>
        </w:rPr>
        <w:t xml:space="preserve"> korral</w:t>
      </w:r>
      <w:r w:rsidR="006D50DB">
        <w:rPr>
          <w:bCs/>
          <w:lang w:val="et-EE"/>
        </w:rPr>
        <w:t xml:space="preserve"> nõusoleku küsimise aja kehtestamine on asutuse sisemise töökorralduse küsimus </w:t>
      </w:r>
      <w:r w:rsidR="00BC41E5">
        <w:rPr>
          <w:bCs/>
          <w:lang w:val="et-EE"/>
        </w:rPr>
        <w:t>ega</w:t>
      </w:r>
      <w:r w:rsidR="006D50DB">
        <w:rPr>
          <w:bCs/>
          <w:lang w:val="et-EE"/>
        </w:rPr>
        <w:t xml:space="preserve"> vaja määruse tasandil reguleerimist.</w:t>
      </w:r>
    </w:p>
    <w:p w14:paraId="5AD26BF9" w14:textId="596B9401" w:rsidR="004064E5" w:rsidRDefault="004064E5" w:rsidP="003A0ADC">
      <w:pPr>
        <w:jc w:val="both"/>
        <w:rPr>
          <w:lang w:val="et-EE"/>
        </w:rPr>
      </w:pPr>
    </w:p>
    <w:p w14:paraId="722475F5" w14:textId="459E28CA" w:rsidR="001E7984" w:rsidRDefault="006D50DB" w:rsidP="003A0ADC">
      <w:pPr>
        <w:jc w:val="both"/>
        <w:rPr>
          <w:lang w:val="et-EE" w:eastAsia="et-EE"/>
        </w:rPr>
      </w:pPr>
      <w:r w:rsidRPr="00B41146">
        <w:rPr>
          <w:u w:val="single"/>
          <w:lang w:val="et-EE"/>
        </w:rPr>
        <w:t>Eelnõu § 1 p</w:t>
      </w:r>
      <w:r w:rsidR="00707A1C">
        <w:rPr>
          <w:u w:val="single"/>
          <w:lang w:val="et-EE"/>
        </w:rPr>
        <w:t>unkt</w:t>
      </w:r>
      <w:r w:rsidRPr="00B41146">
        <w:rPr>
          <w:u w:val="single"/>
          <w:lang w:val="et-EE"/>
        </w:rPr>
        <w:t xml:space="preserve"> </w:t>
      </w:r>
      <w:r w:rsidR="00261B88">
        <w:rPr>
          <w:u w:val="single"/>
          <w:lang w:val="et-EE"/>
        </w:rPr>
        <w:t>10</w:t>
      </w:r>
      <w:r w:rsidR="003D6E15">
        <w:rPr>
          <w:u w:val="single"/>
          <w:lang w:val="et-EE"/>
        </w:rPr>
        <w:t>.</w:t>
      </w:r>
      <w:r>
        <w:rPr>
          <w:lang w:val="et-EE"/>
        </w:rPr>
        <w:t xml:space="preserve"> Määruse § 2 täiendatakse lõikega 5</w:t>
      </w:r>
      <w:r>
        <w:rPr>
          <w:vertAlign w:val="superscript"/>
          <w:lang w:val="et-EE"/>
        </w:rPr>
        <w:t>1</w:t>
      </w:r>
      <w:r>
        <w:rPr>
          <w:lang w:val="et-EE"/>
        </w:rPr>
        <w:t>, mis lubab p</w:t>
      </w:r>
      <w:r>
        <w:rPr>
          <w:lang w:val="et-EE" w:eastAsia="et-EE"/>
        </w:rPr>
        <w:t xml:space="preserve">õhjendatud juhul katta või hüvitada ka </w:t>
      </w:r>
      <w:r w:rsidR="00C37A75">
        <w:rPr>
          <w:lang w:val="et-EE" w:eastAsia="et-EE"/>
        </w:rPr>
        <w:t xml:space="preserve">need välislähetusega seotud kulud, mis on tekkinud </w:t>
      </w:r>
      <w:r>
        <w:rPr>
          <w:lang w:val="et-EE" w:eastAsia="et-EE"/>
        </w:rPr>
        <w:t xml:space="preserve">enne välislähetuse algust. </w:t>
      </w:r>
      <w:r w:rsidR="00B12DEB">
        <w:rPr>
          <w:lang w:val="et-EE" w:eastAsia="et-EE"/>
        </w:rPr>
        <w:t>Eelkõige on siinkohal mõeldud olukordi, kus teenistuja</w:t>
      </w:r>
      <w:r w:rsidR="00C7733A">
        <w:rPr>
          <w:lang w:val="et-EE" w:eastAsia="et-EE"/>
        </w:rPr>
        <w:t>l tekib majutuskulu enne pikaajalise välislähetuse ametlikku alguskuupäeva, n</w:t>
      </w:r>
      <w:r w:rsidR="00455D78">
        <w:rPr>
          <w:lang w:val="et-EE" w:eastAsia="et-EE"/>
        </w:rPr>
        <w:t>äiteks</w:t>
      </w:r>
      <w:r w:rsidR="00B12DEB">
        <w:rPr>
          <w:lang w:val="et-EE" w:eastAsia="et-EE"/>
        </w:rPr>
        <w:t xml:space="preserve"> </w:t>
      </w:r>
      <w:r w:rsidR="00C7733A">
        <w:rPr>
          <w:lang w:val="et-EE" w:eastAsia="et-EE"/>
        </w:rPr>
        <w:t>kui välislähetus algab ametlikult esmaspäeval, aga teenistuja saabub asukohariiki sellele eelneval nädalavahetusel, et tal oleks juba esmaspäeva hommikul võimalik teenistusülesandeid täitma asuda.</w:t>
      </w:r>
    </w:p>
    <w:p w14:paraId="4C52D4BB" w14:textId="147C3B8F" w:rsidR="006D50DB" w:rsidRDefault="006D50DB" w:rsidP="003A0ADC">
      <w:pPr>
        <w:jc w:val="both"/>
        <w:rPr>
          <w:lang w:val="et-EE"/>
        </w:rPr>
      </w:pPr>
    </w:p>
    <w:p w14:paraId="7D059524" w14:textId="09BEDBA2" w:rsidR="006D50DB" w:rsidRDefault="006D50DB" w:rsidP="003A0ADC">
      <w:pPr>
        <w:jc w:val="both"/>
        <w:rPr>
          <w:lang w:val="et-EE"/>
        </w:rPr>
      </w:pPr>
      <w:r w:rsidRPr="00B41146">
        <w:rPr>
          <w:u w:val="single"/>
          <w:lang w:val="et-EE"/>
        </w:rPr>
        <w:t>Eelnõu § 1 p</w:t>
      </w:r>
      <w:r w:rsidR="00707A1C">
        <w:rPr>
          <w:u w:val="single"/>
          <w:lang w:val="et-EE"/>
        </w:rPr>
        <w:t>unkt</w:t>
      </w:r>
      <w:r w:rsidRPr="00B41146">
        <w:rPr>
          <w:u w:val="single"/>
          <w:lang w:val="et-EE"/>
        </w:rPr>
        <w:t xml:space="preserve"> 1</w:t>
      </w:r>
      <w:r w:rsidR="00261B88">
        <w:rPr>
          <w:u w:val="single"/>
          <w:lang w:val="et-EE"/>
        </w:rPr>
        <w:t>1</w:t>
      </w:r>
      <w:r w:rsidR="003D6E15">
        <w:rPr>
          <w:u w:val="single"/>
          <w:lang w:val="et-EE"/>
        </w:rPr>
        <w:t>.</w:t>
      </w:r>
      <w:r>
        <w:rPr>
          <w:lang w:val="et-EE"/>
        </w:rPr>
        <w:t xml:space="preserve"> Määruse § 2 lõiget 6 muudetakse, kuna Vabariigi Valitsuse määruse tasandil </w:t>
      </w:r>
      <w:r w:rsidR="000605A8">
        <w:rPr>
          <w:lang w:val="et-EE"/>
        </w:rPr>
        <w:t xml:space="preserve">ei ole otstarbekas </w:t>
      </w:r>
      <w:r>
        <w:rPr>
          <w:lang w:val="et-EE"/>
        </w:rPr>
        <w:t>Välisministeeriumi sisemis</w:t>
      </w:r>
      <w:r w:rsidR="000605A8">
        <w:rPr>
          <w:lang w:val="et-EE"/>
        </w:rPr>
        <w:t>t</w:t>
      </w:r>
      <w:r>
        <w:rPr>
          <w:lang w:val="et-EE"/>
        </w:rPr>
        <w:t xml:space="preserve"> töökorraldus</w:t>
      </w:r>
      <w:r w:rsidR="000605A8">
        <w:rPr>
          <w:lang w:val="et-EE"/>
        </w:rPr>
        <w:t>t</w:t>
      </w:r>
      <w:r>
        <w:rPr>
          <w:lang w:val="et-EE"/>
        </w:rPr>
        <w:t xml:space="preserve"> sätesta</w:t>
      </w:r>
      <w:r w:rsidR="000605A8">
        <w:rPr>
          <w:lang w:val="et-EE"/>
        </w:rPr>
        <w:t>da</w:t>
      </w:r>
      <w:r>
        <w:rPr>
          <w:lang w:val="et-EE"/>
        </w:rPr>
        <w:t>. Vajaduse</w:t>
      </w:r>
      <w:r w:rsidR="000605A8">
        <w:rPr>
          <w:lang w:val="et-EE"/>
        </w:rPr>
        <w:t xml:space="preserve"> korral</w:t>
      </w:r>
      <w:r>
        <w:rPr>
          <w:lang w:val="et-EE"/>
        </w:rPr>
        <w:t xml:space="preserve"> </w:t>
      </w:r>
      <w:r w:rsidR="001D2EC9">
        <w:rPr>
          <w:lang w:val="et-EE"/>
        </w:rPr>
        <w:t xml:space="preserve">moodustab </w:t>
      </w:r>
      <w:r>
        <w:rPr>
          <w:lang w:val="et-EE"/>
        </w:rPr>
        <w:t xml:space="preserve">Välisministeeriumi kantsler määruses käsitletud kulude katmise või hüvitamise otsuste </w:t>
      </w:r>
      <w:r w:rsidR="00B819DC">
        <w:rPr>
          <w:lang w:val="et-EE"/>
        </w:rPr>
        <w:t>arutamiseks komisjoni</w:t>
      </w:r>
      <w:r>
        <w:rPr>
          <w:lang w:val="et-EE"/>
        </w:rPr>
        <w:t xml:space="preserve"> oma käskkirjaga.</w:t>
      </w:r>
      <w:r w:rsidR="001D2EC9" w:rsidRPr="001D2EC9">
        <w:t xml:space="preserve"> </w:t>
      </w:r>
      <w:bookmarkStart w:id="0" w:name="_Hlk181717996"/>
      <w:r w:rsidR="001D2EC9">
        <w:rPr>
          <w:lang w:val="et-EE"/>
        </w:rPr>
        <w:t>Arvestatud on</w:t>
      </w:r>
      <w:r w:rsidR="001D2EC9" w:rsidRPr="001D2EC9">
        <w:rPr>
          <w:lang w:val="et-EE"/>
        </w:rPr>
        <w:t xml:space="preserve"> VäTSi 1. jaanuaril 2025</w:t>
      </w:r>
      <w:r w:rsidR="004D1018">
        <w:rPr>
          <w:lang w:val="et-EE"/>
        </w:rPr>
        <w:t>. a</w:t>
      </w:r>
      <w:r w:rsidR="001D2EC9" w:rsidRPr="001D2EC9">
        <w:rPr>
          <w:lang w:val="et-EE"/>
        </w:rPr>
        <w:t xml:space="preserve"> jõustuvaid muudatusi, mille kohaselt jäetakse erialadiplomaatide ja koosseisuväliste haldusteenistujate välislähetustega seonduv lähetajaministeeriumi pädevusse.</w:t>
      </w:r>
      <w:bookmarkEnd w:id="0"/>
    </w:p>
    <w:p w14:paraId="548DB0A9" w14:textId="5ABF3549" w:rsidR="00B819DC" w:rsidRDefault="00B819DC" w:rsidP="003A0ADC">
      <w:pPr>
        <w:jc w:val="both"/>
        <w:rPr>
          <w:lang w:val="et-EE"/>
        </w:rPr>
      </w:pPr>
    </w:p>
    <w:p w14:paraId="746C0EF4" w14:textId="465B12F6" w:rsidR="00B819DC" w:rsidRDefault="00B819DC" w:rsidP="003A0ADC">
      <w:pPr>
        <w:jc w:val="both"/>
        <w:rPr>
          <w:lang w:val="et-EE"/>
        </w:rPr>
      </w:pPr>
      <w:r w:rsidRPr="00B41146">
        <w:rPr>
          <w:u w:val="single"/>
          <w:lang w:val="et-EE"/>
        </w:rPr>
        <w:t>Eelnõu § 1 p</w:t>
      </w:r>
      <w:r w:rsidR="00707A1C">
        <w:rPr>
          <w:u w:val="single"/>
          <w:lang w:val="et-EE"/>
        </w:rPr>
        <w:t>unkt</w:t>
      </w:r>
      <w:r w:rsidRPr="00B41146">
        <w:rPr>
          <w:u w:val="single"/>
          <w:lang w:val="et-EE"/>
        </w:rPr>
        <w:t xml:space="preserve"> 1</w:t>
      </w:r>
      <w:r w:rsidR="00261B88">
        <w:rPr>
          <w:u w:val="single"/>
          <w:lang w:val="et-EE"/>
        </w:rPr>
        <w:t>2</w:t>
      </w:r>
      <w:r w:rsidR="003D6E15">
        <w:rPr>
          <w:u w:val="single"/>
          <w:lang w:val="et-EE"/>
        </w:rPr>
        <w:t>.</w:t>
      </w:r>
      <w:r>
        <w:rPr>
          <w:lang w:val="et-EE"/>
        </w:rPr>
        <w:t xml:space="preserve"> Määruse § 4 lõiked 1 ja 2 muudetakse välislähetustasu lähtesummade ümardamise eesmärgil. Lõikest 1 jäetakse välja divisjoni direktor, kuna Välisministeeriumi koosseisus divisjone enam ei ole. Lõikes 2 asendatakse selguse huvides ja bürokraatia vähendamiseks terminid „vanemametnik“ </w:t>
      </w:r>
      <w:r w:rsidR="000605A8">
        <w:rPr>
          <w:lang w:val="et-EE"/>
        </w:rPr>
        <w:t>ning</w:t>
      </w:r>
      <w:r>
        <w:rPr>
          <w:lang w:val="et-EE"/>
        </w:rPr>
        <w:t xml:space="preserve"> „nooremametnik“ konkreetsete teenistuskohtade nimetustega.</w:t>
      </w:r>
    </w:p>
    <w:p w14:paraId="4702BCFE" w14:textId="4F19483F" w:rsidR="00B819DC" w:rsidRDefault="00B819DC" w:rsidP="003A0ADC">
      <w:pPr>
        <w:jc w:val="both"/>
        <w:rPr>
          <w:lang w:val="et-EE"/>
        </w:rPr>
      </w:pPr>
    </w:p>
    <w:p w14:paraId="57FB1998" w14:textId="2EF35417" w:rsidR="00261B88" w:rsidRDefault="00B819DC" w:rsidP="003A0ADC">
      <w:pPr>
        <w:jc w:val="both"/>
        <w:rPr>
          <w:u w:val="single"/>
          <w:lang w:val="et-EE"/>
        </w:rPr>
      </w:pPr>
      <w:r w:rsidRPr="00B41146">
        <w:rPr>
          <w:u w:val="single"/>
          <w:lang w:val="et-EE"/>
        </w:rPr>
        <w:t>Eelnõu § 1 p</w:t>
      </w:r>
      <w:r w:rsidR="00707A1C">
        <w:rPr>
          <w:u w:val="single"/>
          <w:lang w:val="et-EE"/>
        </w:rPr>
        <w:t>unkt</w:t>
      </w:r>
      <w:r w:rsidRPr="00B41146">
        <w:rPr>
          <w:u w:val="single"/>
          <w:lang w:val="et-EE"/>
        </w:rPr>
        <w:t xml:space="preserve"> </w:t>
      </w:r>
      <w:r w:rsidR="00261B88">
        <w:rPr>
          <w:u w:val="single"/>
          <w:lang w:val="et-EE"/>
        </w:rPr>
        <w:t>13</w:t>
      </w:r>
      <w:r w:rsidR="003D6E15">
        <w:rPr>
          <w:u w:val="single"/>
          <w:lang w:val="et-EE"/>
        </w:rPr>
        <w:t>.</w:t>
      </w:r>
      <w:r w:rsidR="00261B88">
        <w:rPr>
          <w:lang w:val="et-EE"/>
        </w:rPr>
        <w:t xml:space="preserve"> Määruse § 4 täiendatakse lõikega 2</w:t>
      </w:r>
      <w:r w:rsidR="00261B88">
        <w:rPr>
          <w:vertAlign w:val="superscript"/>
          <w:lang w:val="et-EE"/>
        </w:rPr>
        <w:t>1</w:t>
      </w:r>
      <w:r w:rsidR="00261B88">
        <w:rPr>
          <w:lang w:val="et-EE"/>
        </w:rPr>
        <w:t xml:space="preserve">, millega kehtestatakse ametniku välislähetustasu lähtesumma 559 eurot. Kuna ATSi alusel kehtestatud </w:t>
      </w:r>
      <w:r w:rsidR="00261B88" w:rsidRPr="0062241D">
        <w:rPr>
          <w:lang w:val="et-EE"/>
        </w:rPr>
        <w:t xml:space="preserve">Vabariigi Valitsuse </w:t>
      </w:r>
      <w:r w:rsidR="00261B88">
        <w:rPr>
          <w:lang w:val="et-EE"/>
        </w:rPr>
        <w:t>19. detsembri 2012</w:t>
      </w:r>
      <w:r w:rsidR="000605A8">
        <w:rPr>
          <w:lang w:val="et-EE"/>
        </w:rPr>
        <w:t>. a</w:t>
      </w:r>
      <w:r w:rsidR="00261B88">
        <w:rPr>
          <w:lang w:val="et-EE"/>
        </w:rPr>
        <w:t xml:space="preserve"> </w:t>
      </w:r>
      <w:r w:rsidR="00261B88" w:rsidRPr="0062241D">
        <w:rPr>
          <w:lang w:val="et-EE"/>
        </w:rPr>
        <w:t>määrus „Ametniku pikaajalisse välislähetusse saatmise kord, lähetustasu lähtesummad ning lähetustasu arvutamise ja maksmise kord, lähetuskulude hüvitamise tingimused ja kord, hüvitatavate ravikulude loetelu, kaasasoleva perekonnaliikme eest välislähetustasu suurendamise ja maksmise kord ning abikaasatasu maksmise tingimused ja kord</w:t>
      </w:r>
      <w:r w:rsidR="00261B88">
        <w:rPr>
          <w:lang w:val="et-EE"/>
        </w:rPr>
        <w:t>“ muutub kehtetuks, tuuakse ametniku välislähetustasu lähtesumma üle ning selle suurust ei muudeta (vt eelnõu § 1 p</w:t>
      </w:r>
      <w:r w:rsidR="000605A8">
        <w:rPr>
          <w:lang w:val="et-EE"/>
        </w:rPr>
        <w:t>unkti</w:t>
      </w:r>
      <w:r w:rsidR="00261B88">
        <w:rPr>
          <w:lang w:val="et-EE"/>
        </w:rPr>
        <w:t xml:space="preserve"> 7 selgitusi).</w:t>
      </w:r>
    </w:p>
    <w:p w14:paraId="61286517" w14:textId="77777777" w:rsidR="00261B88" w:rsidRDefault="00261B88" w:rsidP="003A0ADC">
      <w:pPr>
        <w:jc w:val="both"/>
        <w:rPr>
          <w:u w:val="single"/>
          <w:lang w:val="et-EE"/>
        </w:rPr>
      </w:pPr>
    </w:p>
    <w:p w14:paraId="17F568EA" w14:textId="06D21CF0" w:rsidR="00B819DC" w:rsidRDefault="00261B88" w:rsidP="003A0ADC">
      <w:pPr>
        <w:jc w:val="both"/>
        <w:rPr>
          <w:lang w:val="et-EE"/>
        </w:rPr>
      </w:pPr>
      <w:r>
        <w:rPr>
          <w:u w:val="single"/>
          <w:lang w:val="et-EE"/>
        </w:rPr>
        <w:t>Eelnõu § 1 p</w:t>
      </w:r>
      <w:r w:rsidR="00707A1C">
        <w:rPr>
          <w:u w:val="single"/>
          <w:lang w:val="et-EE"/>
        </w:rPr>
        <w:t>unkt</w:t>
      </w:r>
      <w:r>
        <w:rPr>
          <w:u w:val="single"/>
          <w:lang w:val="et-EE"/>
        </w:rPr>
        <w:t xml:space="preserve"> </w:t>
      </w:r>
      <w:r w:rsidR="00B819DC" w:rsidRPr="00B41146">
        <w:rPr>
          <w:u w:val="single"/>
          <w:lang w:val="et-EE"/>
        </w:rPr>
        <w:t>1</w:t>
      </w:r>
      <w:r>
        <w:rPr>
          <w:u w:val="single"/>
          <w:lang w:val="et-EE"/>
        </w:rPr>
        <w:t>4</w:t>
      </w:r>
      <w:r w:rsidR="003D6E15">
        <w:rPr>
          <w:u w:val="single"/>
          <w:lang w:val="et-EE"/>
        </w:rPr>
        <w:t>.</w:t>
      </w:r>
      <w:r w:rsidR="00B819DC">
        <w:rPr>
          <w:lang w:val="et-EE"/>
        </w:rPr>
        <w:t xml:space="preserve"> Määruse § 4 l</w:t>
      </w:r>
      <w:r w:rsidR="003A2CE0">
        <w:rPr>
          <w:lang w:val="et-EE"/>
        </w:rPr>
        <w:t>õige</w:t>
      </w:r>
      <w:r w:rsidR="00B819DC">
        <w:rPr>
          <w:lang w:val="et-EE"/>
        </w:rPr>
        <w:t xml:space="preserve"> 3 tunnistatakse kehtetuks, kuna sama paragrahvi lõikes 2 asendatakse terminid „vanemametnik“ ja „nooremametnik“ konkreetsete teenistuskohtade nimetustega </w:t>
      </w:r>
      <w:r w:rsidR="00F718BB">
        <w:rPr>
          <w:lang w:val="et-EE"/>
        </w:rPr>
        <w:t>ning</w:t>
      </w:r>
      <w:r w:rsidR="00B819DC">
        <w:rPr>
          <w:lang w:val="et-EE"/>
        </w:rPr>
        <w:t xml:space="preserve"> teenistujate kuulumist ühte või teise kategooriasse ei ole enam vaja eraldi otsustada.</w:t>
      </w:r>
      <w:r w:rsidR="00FD14CF">
        <w:rPr>
          <w:lang w:val="et-EE"/>
        </w:rPr>
        <w:t xml:space="preserve"> Muudatus vähendab bürokraatiat.</w:t>
      </w:r>
    </w:p>
    <w:p w14:paraId="62A08F88" w14:textId="44AF4CF7" w:rsidR="00B819DC" w:rsidRDefault="00B819DC" w:rsidP="003A0ADC">
      <w:pPr>
        <w:jc w:val="both"/>
        <w:rPr>
          <w:lang w:val="et-EE"/>
        </w:rPr>
      </w:pPr>
    </w:p>
    <w:p w14:paraId="1428838A" w14:textId="139CDEF5" w:rsidR="00B819DC" w:rsidRDefault="00B819DC" w:rsidP="003A0ADC">
      <w:pPr>
        <w:jc w:val="both"/>
        <w:rPr>
          <w:lang w:val="et-EE"/>
        </w:rPr>
      </w:pPr>
      <w:r w:rsidRPr="00B41146">
        <w:rPr>
          <w:u w:val="single"/>
          <w:lang w:val="et-EE"/>
        </w:rPr>
        <w:t>Eelnõu § 1 p</w:t>
      </w:r>
      <w:r w:rsidR="00707A1C">
        <w:rPr>
          <w:u w:val="single"/>
          <w:lang w:val="et-EE"/>
        </w:rPr>
        <w:t>unkt</w:t>
      </w:r>
      <w:r w:rsidRPr="00B41146">
        <w:rPr>
          <w:u w:val="single"/>
          <w:lang w:val="et-EE"/>
        </w:rPr>
        <w:t xml:space="preserve"> 1</w:t>
      </w:r>
      <w:r w:rsidR="00261B88">
        <w:rPr>
          <w:u w:val="single"/>
          <w:lang w:val="et-EE"/>
        </w:rPr>
        <w:t>5</w:t>
      </w:r>
      <w:r w:rsidR="003D6E15">
        <w:rPr>
          <w:u w:val="single"/>
          <w:lang w:val="et-EE"/>
        </w:rPr>
        <w:t>.</w:t>
      </w:r>
      <w:r>
        <w:rPr>
          <w:lang w:val="et-EE"/>
        </w:rPr>
        <w:t xml:space="preserve"> </w:t>
      </w:r>
      <w:r w:rsidR="003A2CE0">
        <w:rPr>
          <w:lang w:val="et-EE"/>
        </w:rPr>
        <w:t>Määruse § 5 lõige 3 tunnistatakse kehtetuks, kuna praktikas välislähetustasu arvestamise kinnitamist ei toimu.</w:t>
      </w:r>
    </w:p>
    <w:p w14:paraId="763B9BB6" w14:textId="67D18DE6" w:rsidR="003A2CE0" w:rsidRDefault="003A2CE0" w:rsidP="003A0ADC">
      <w:pPr>
        <w:jc w:val="both"/>
        <w:rPr>
          <w:lang w:val="et-EE"/>
        </w:rPr>
      </w:pPr>
    </w:p>
    <w:p w14:paraId="7BCE2E2A" w14:textId="2D7D52D7" w:rsidR="001E7984" w:rsidRDefault="003A2CE0" w:rsidP="003A0ADC">
      <w:pPr>
        <w:jc w:val="both"/>
        <w:rPr>
          <w:lang w:val="et-EE"/>
        </w:rPr>
      </w:pPr>
      <w:r w:rsidRPr="00B41146">
        <w:rPr>
          <w:u w:val="single"/>
          <w:lang w:val="et-EE"/>
        </w:rPr>
        <w:lastRenderedPageBreak/>
        <w:t>Eelnõu § 1 p</w:t>
      </w:r>
      <w:r w:rsidR="00707A1C">
        <w:rPr>
          <w:u w:val="single"/>
          <w:lang w:val="et-EE"/>
        </w:rPr>
        <w:t>unkt</w:t>
      </w:r>
      <w:r w:rsidRPr="00B41146">
        <w:rPr>
          <w:u w:val="single"/>
          <w:lang w:val="et-EE"/>
        </w:rPr>
        <w:t xml:space="preserve"> 1</w:t>
      </w:r>
      <w:r w:rsidR="00261B88">
        <w:rPr>
          <w:u w:val="single"/>
          <w:lang w:val="et-EE"/>
        </w:rPr>
        <w:t>6</w:t>
      </w:r>
      <w:r w:rsidR="003D6E15">
        <w:rPr>
          <w:u w:val="single"/>
          <w:lang w:val="et-EE"/>
        </w:rPr>
        <w:t>.</w:t>
      </w:r>
      <w:r>
        <w:rPr>
          <w:lang w:val="et-EE"/>
        </w:rPr>
        <w:t xml:space="preserve"> Määruse § 6 lõike 2 esimest lauset muudetakse otstarbekuse eesmärgil selliselt, et välislähetustasu </w:t>
      </w:r>
      <w:r w:rsidR="00E35139">
        <w:rPr>
          <w:lang w:val="et-EE"/>
        </w:rPr>
        <w:t>ei maksta edaspidi avansina</w:t>
      </w:r>
      <w:r w:rsidR="003801BF">
        <w:rPr>
          <w:lang w:val="et-EE"/>
        </w:rPr>
        <w:t>. Välislähetustasu makstakse</w:t>
      </w:r>
      <w:r w:rsidR="00E35139">
        <w:rPr>
          <w:lang w:val="et-EE"/>
        </w:rPr>
        <w:t xml:space="preserve"> </w:t>
      </w:r>
      <w:r w:rsidR="00E1579E">
        <w:rPr>
          <w:lang w:val="et-EE"/>
        </w:rPr>
        <w:t xml:space="preserve">üldjuhul iga kuu viimasel tööpäeval </w:t>
      </w:r>
      <w:r w:rsidR="00D50480">
        <w:rPr>
          <w:lang w:val="et-EE"/>
        </w:rPr>
        <w:t>sarnaselt</w:t>
      </w:r>
      <w:r w:rsidR="00E1579E">
        <w:rPr>
          <w:lang w:val="et-EE"/>
        </w:rPr>
        <w:t xml:space="preserve"> palga või töötasuga</w:t>
      </w:r>
      <w:r w:rsidR="003801BF">
        <w:rPr>
          <w:lang w:val="et-EE"/>
        </w:rPr>
        <w:t xml:space="preserve"> jooksva kuu eest</w:t>
      </w:r>
      <w:r w:rsidR="00E1579E">
        <w:rPr>
          <w:lang w:val="et-EE"/>
        </w:rPr>
        <w:t>.</w:t>
      </w:r>
      <w:r w:rsidR="001C5EED">
        <w:rPr>
          <w:lang w:val="et-EE"/>
        </w:rPr>
        <w:t xml:space="preserve"> Muudatus vähendab hilisemat tasaarvestu</w:t>
      </w:r>
      <w:r w:rsidR="00303D63">
        <w:rPr>
          <w:lang w:val="et-EE"/>
        </w:rPr>
        <w:t>s</w:t>
      </w:r>
      <w:r w:rsidR="001C5EED">
        <w:rPr>
          <w:lang w:val="et-EE"/>
        </w:rPr>
        <w:t>vajadust, kui</w:t>
      </w:r>
      <w:r w:rsidR="006055B4">
        <w:rPr>
          <w:lang w:val="et-EE"/>
        </w:rPr>
        <w:t xml:space="preserve"> teenistuja on </w:t>
      </w:r>
      <w:r w:rsidR="001C5EED">
        <w:rPr>
          <w:lang w:val="et-EE"/>
        </w:rPr>
        <w:t>kuu jooksul</w:t>
      </w:r>
      <w:r w:rsidR="006055B4">
        <w:rPr>
          <w:lang w:val="et-EE"/>
        </w:rPr>
        <w:t xml:space="preserve"> viibinud asukohariigist eemal alustel, mis välistavad sel ajal välislähetustasu maksmise.</w:t>
      </w:r>
    </w:p>
    <w:p w14:paraId="22A5F03B" w14:textId="52FDD163" w:rsidR="00E1579E" w:rsidRDefault="00E1579E" w:rsidP="003A0ADC">
      <w:pPr>
        <w:jc w:val="both"/>
        <w:rPr>
          <w:lang w:val="et-EE"/>
        </w:rPr>
      </w:pPr>
    </w:p>
    <w:p w14:paraId="6E56A784" w14:textId="74974F93" w:rsidR="00E1579E" w:rsidRDefault="00E1579E" w:rsidP="003A0ADC">
      <w:pPr>
        <w:jc w:val="both"/>
        <w:rPr>
          <w:lang w:val="et-EE"/>
        </w:rPr>
      </w:pPr>
      <w:r w:rsidRPr="00B41146">
        <w:rPr>
          <w:u w:val="single"/>
          <w:lang w:val="et-EE"/>
        </w:rPr>
        <w:t>Eelnõu § 1 p</w:t>
      </w:r>
      <w:r w:rsidR="00707A1C">
        <w:rPr>
          <w:u w:val="single"/>
          <w:lang w:val="et-EE"/>
        </w:rPr>
        <w:t>unkt</w:t>
      </w:r>
      <w:r w:rsidRPr="00B41146">
        <w:rPr>
          <w:u w:val="single"/>
          <w:lang w:val="et-EE"/>
        </w:rPr>
        <w:t xml:space="preserve"> 1</w:t>
      </w:r>
      <w:r w:rsidR="00261B88">
        <w:rPr>
          <w:u w:val="single"/>
          <w:lang w:val="et-EE"/>
        </w:rPr>
        <w:t>7</w:t>
      </w:r>
      <w:r w:rsidR="003D6E15">
        <w:rPr>
          <w:u w:val="single"/>
          <w:lang w:val="et-EE"/>
        </w:rPr>
        <w:t>.</w:t>
      </w:r>
      <w:r>
        <w:rPr>
          <w:lang w:val="et-EE"/>
        </w:rPr>
        <w:t xml:space="preserve"> Määruse § 6 lõike 3 muudatus on ajendatud eesmärgist mitte reguleerida ministeeriumi sisemise töökorralduse küsimusi Vabariigi Valitsuse määruse tasandil </w:t>
      </w:r>
      <w:bookmarkStart w:id="1" w:name="_Hlk181715131"/>
      <w:r>
        <w:rPr>
          <w:lang w:val="et-EE"/>
        </w:rPr>
        <w:t xml:space="preserve">ning arvestab </w:t>
      </w:r>
      <w:r w:rsidRPr="002A6F62">
        <w:rPr>
          <w:lang w:val="et-EE"/>
        </w:rPr>
        <w:t>VäTSi 1. jaanuaril 2025</w:t>
      </w:r>
      <w:r w:rsidR="004D1018">
        <w:rPr>
          <w:lang w:val="et-EE"/>
        </w:rPr>
        <w:t>. a</w:t>
      </w:r>
      <w:r w:rsidRPr="002A6F62">
        <w:rPr>
          <w:lang w:val="et-EE"/>
        </w:rPr>
        <w:t xml:space="preserve"> jõust</w:t>
      </w:r>
      <w:r w:rsidR="002464F9">
        <w:rPr>
          <w:lang w:val="et-EE"/>
        </w:rPr>
        <w:t>u</w:t>
      </w:r>
      <w:r w:rsidRPr="002A6F62">
        <w:rPr>
          <w:lang w:val="et-EE"/>
        </w:rPr>
        <w:t>va</w:t>
      </w:r>
      <w:r>
        <w:rPr>
          <w:lang w:val="et-EE"/>
        </w:rPr>
        <w:t>id</w:t>
      </w:r>
      <w:r w:rsidRPr="002A6F62">
        <w:rPr>
          <w:lang w:val="et-EE"/>
        </w:rPr>
        <w:t xml:space="preserve"> muudatus</w:t>
      </w:r>
      <w:r>
        <w:rPr>
          <w:lang w:val="et-EE"/>
        </w:rPr>
        <w:t>i</w:t>
      </w:r>
      <w:r w:rsidRPr="002A6F62">
        <w:rPr>
          <w:lang w:val="et-EE"/>
        </w:rPr>
        <w:t xml:space="preserve">, mille kohaselt </w:t>
      </w:r>
      <w:r w:rsidR="002464F9" w:rsidRPr="002A6F62">
        <w:rPr>
          <w:bCs/>
          <w:lang w:val="et-EE"/>
        </w:rPr>
        <w:t xml:space="preserve">jäetakse </w:t>
      </w:r>
      <w:r w:rsidRPr="002A6F62">
        <w:rPr>
          <w:lang w:val="et-EE"/>
        </w:rPr>
        <w:t>e</w:t>
      </w:r>
      <w:r w:rsidRPr="002A6F62">
        <w:rPr>
          <w:bCs/>
          <w:lang w:val="et-EE"/>
        </w:rPr>
        <w:t>rialadiplomaatide ja koosseisuväliste haldusteenistujate välislähetustega seonduv lähetajaministeeriumi pädevusse</w:t>
      </w:r>
      <w:r>
        <w:rPr>
          <w:bCs/>
          <w:lang w:val="et-EE"/>
        </w:rPr>
        <w:t>.</w:t>
      </w:r>
      <w:bookmarkEnd w:id="1"/>
    </w:p>
    <w:p w14:paraId="207A7AA5" w14:textId="0CC18116" w:rsidR="006D50DB" w:rsidRDefault="006D50DB" w:rsidP="003A0ADC">
      <w:pPr>
        <w:jc w:val="both"/>
        <w:rPr>
          <w:lang w:val="et-EE"/>
        </w:rPr>
      </w:pPr>
    </w:p>
    <w:p w14:paraId="2C59A8B7" w14:textId="7848DE15" w:rsidR="00E35139" w:rsidRDefault="00E1579E" w:rsidP="003A0ADC">
      <w:pPr>
        <w:jc w:val="both"/>
        <w:rPr>
          <w:lang w:val="et-EE"/>
        </w:rPr>
      </w:pPr>
      <w:r w:rsidRPr="00B41146">
        <w:rPr>
          <w:u w:val="single"/>
          <w:lang w:val="et-EE"/>
        </w:rPr>
        <w:t>Eelnõu § 1 p</w:t>
      </w:r>
      <w:r w:rsidR="00707A1C">
        <w:rPr>
          <w:u w:val="single"/>
          <w:lang w:val="et-EE"/>
        </w:rPr>
        <w:t>unkt</w:t>
      </w:r>
      <w:r w:rsidRPr="00B41146">
        <w:rPr>
          <w:u w:val="single"/>
          <w:lang w:val="et-EE"/>
        </w:rPr>
        <w:t xml:space="preserve"> 1</w:t>
      </w:r>
      <w:r w:rsidR="00261B88">
        <w:rPr>
          <w:u w:val="single"/>
          <w:lang w:val="et-EE"/>
        </w:rPr>
        <w:t>8</w:t>
      </w:r>
      <w:r w:rsidR="003D6E15">
        <w:rPr>
          <w:u w:val="single"/>
          <w:lang w:val="et-EE"/>
        </w:rPr>
        <w:t>.</w:t>
      </w:r>
      <w:r>
        <w:rPr>
          <w:lang w:val="et-EE"/>
        </w:rPr>
        <w:t xml:space="preserve"> Määruse </w:t>
      </w:r>
      <w:r w:rsidR="00F3003A">
        <w:rPr>
          <w:lang w:val="et-EE"/>
        </w:rPr>
        <w:t>§ 7 tunnistatakse kehtetuks,</w:t>
      </w:r>
      <w:r w:rsidR="00F3003A" w:rsidRPr="00F3003A">
        <w:rPr>
          <w:lang w:val="et-EE"/>
        </w:rPr>
        <w:t xml:space="preserve"> </w:t>
      </w:r>
      <w:r w:rsidR="00F3003A">
        <w:rPr>
          <w:lang w:val="et-EE"/>
        </w:rPr>
        <w:t>kuna välislähetustasu maksmata jätmise alused on toodud VäTS</w:t>
      </w:r>
      <w:r w:rsidR="002464F9">
        <w:rPr>
          <w:lang w:val="et-EE"/>
        </w:rPr>
        <w:t>i</w:t>
      </w:r>
      <w:r w:rsidR="00F3003A">
        <w:rPr>
          <w:lang w:val="et-EE"/>
        </w:rPr>
        <w:t xml:space="preserve"> §-s 63 ja </w:t>
      </w:r>
      <w:r w:rsidR="002464F9">
        <w:rPr>
          <w:lang w:val="et-EE"/>
        </w:rPr>
        <w:t>neid ei ole vaja</w:t>
      </w:r>
      <w:r w:rsidR="00F3003A">
        <w:rPr>
          <w:lang w:val="et-EE"/>
        </w:rPr>
        <w:t xml:space="preserve"> määruses </w:t>
      </w:r>
      <w:r w:rsidR="002464F9">
        <w:rPr>
          <w:lang w:val="et-EE"/>
        </w:rPr>
        <w:t>dubleerida</w:t>
      </w:r>
      <w:r w:rsidR="00F3003A">
        <w:rPr>
          <w:lang w:val="et-EE"/>
        </w:rPr>
        <w:t xml:space="preserve">. Määruse § 8 tunnistatakse kehtetuks, </w:t>
      </w:r>
      <w:r w:rsidR="00E35139">
        <w:rPr>
          <w:lang w:val="et-EE"/>
        </w:rPr>
        <w:t xml:space="preserve">kuna </w:t>
      </w:r>
      <w:r w:rsidR="00F3003A">
        <w:rPr>
          <w:lang w:val="et-EE"/>
        </w:rPr>
        <w:t xml:space="preserve">välislähetustasu </w:t>
      </w:r>
      <w:r w:rsidR="00E35139">
        <w:rPr>
          <w:lang w:val="et-EE"/>
        </w:rPr>
        <w:t>ei maksta eelnõu kohaselt edaspidi enam avansina (vt eelnõu § 1 p</w:t>
      </w:r>
      <w:r w:rsidR="002464F9">
        <w:rPr>
          <w:lang w:val="et-EE"/>
        </w:rPr>
        <w:t>unkti</w:t>
      </w:r>
      <w:r w:rsidR="00E35139">
        <w:rPr>
          <w:lang w:val="et-EE"/>
        </w:rPr>
        <w:t xml:space="preserve"> 1</w:t>
      </w:r>
      <w:r w:rsidR="00B02EF0">
        <w:rPr>
          <w:lang w:val="et-EE"/>
        </w:rPr>
        <w:t>6</w:t>
      </w:r>
      <w:r w:rsidR="00E35139">
        <w:rPr>
          <w:lang w:val="et-EE"/>
        </w:rPr>
        <w:t xml:space="preserve"> selgitus) ja seega puudub </w:t>
      </w:r>
      <w:r w:rsidR="002464F9">
        <w:rPr>
          <w:lang w:val="et-EE"/>
        </w:rPr>
        <w:t xml:space="preserve">vajadus </w:t>
      </w:r>
      <w:r w:rsidR="00E35139">
        <w:rPr>
          <w:lang w:val="et-EE"/>
        </w:rPr>
        <w:t xml:space="preserve">selle </w:t>
      </w:r>
      <w:r w:rsidR="00F3003A">
        <w:rPr>
          <w:lang w:val="et-EE"/>
        </w:rPr>
        <w:t>tagastamis</w:t>
      </w:r>
      <w:r w:rsidR="002464F9">
        <w:rPr>
          <w:lang w:val="et-EE"/>
        </w:rPr>
        <w:t>t</w:t>
      </w:r>
      <w:r w:rsidR="00E35139">
        <w:rPr>
          <w:lang w:val="et-EE"/>
        </w:rPr>
        <w:t xml:space="preserve"> reguleeri</w:t>
      </w:r>
      <w:r w:rsidR="002464F9">
        <w:rPr>
          <w:lang w:val="et-EE"/>
        </w:rPr>
        <w:t>da</w:t>
      </w:r>
      <w:r w:rsidR="00E35139">
        <w:rPr>
          <w:lang w:val="et-EE"/>
        </w:rPr>
        <w:t>.</w:t>
      </w:r>
    </w:p>
    <w:p w14:paraId="49782BEA" w14:textId="77777777" w:rsidR="00E35139" w:rsidRDefault="00E35139" w:rsidP="003A0ADC">
      <w:pPr>
        <w:jc w:val="both"/>
        <w:rPr>
          <w:lang w:val="et-EE"/>
        </w:rPr>
      </w:pPr>
    </w:p>
    <w:p w14:paraId="2FCDEC55" w14:textId="08714351" w:rsidR="001E7984" w:rsidRDefault="00E35139" w:rsidP="003A0ADC">
      <w:pPr>
        <w:jc w:val="both"/>
        <w:rPr>
          <w:lang w:val="et-EE"/>
        </w:rPr>
      </w:pPr>
      <w:r w:rsidRPr="00B41146">
        <w:rPr>
          <w:u w:val="single"/>
          <w:lang w:val="et-EE"/>
        </w:rPr>
        <w:t>Eelnõu § 1 p</w:t>
      </w:r>
      <w:r w:rsidR="00707A1C">
        <w:rPr>
          <w:u w:val="single"/>
          <w:lang w:val="et-EE"/>
        </w:rPr>
        <w:t>unkt</w:t>
      </w:r>
      <w:r w:rsidRPr="00B41146">
        <w:rPr>
          <w:u w:val="single"/>
          <w:lang w:val="et-EE"/>
        </w:rPr>
        <w:t xml:space="preserve"> 1</w:t>
      </w:r>
      <w:r w:rsidR="00B02EF0">
        <w:rPr>
          <w:u w:val="single"/>
          <w:lang w:val="et-EE"/>
        </w:rPr>
        <w:t>9</w:t>
      </w:r>
      <w:r w:rsidR="003D6E15">
        <w:rPr>
          <w:u w:val="single"/>
          <w:lang w:val="et-EE"/>
        </w:rPr>
        <w:t>.</w:t>
      </w:r>
      <w:r>
        <w:rPr>
          <w:lang w:val="et-EE"/>
        </w:rPr>
        <w:t xml:space="preserve"> Määruse § 9 lõiget 1 täiendatakse selliselt, et edaspidi suurendatakse teenistuja välisteenistustasu 70% võrra mitte ainult kaasasoleva abikaasa </w:t>
      </w:r>
      <w:r w:rsidR="009A4EAB">
        <w:rPr>
          <w:lang w:val="et-EE"/>
        </w:rPr>
        <w:t xml:space="preserve">ja </w:t>
      </w:r>
      <w:r>
        <w:rPr>
          <w:lang w:val="et-EE"/>
        </w:rPr>
        <w:t>registreeritud elukaaslase</w:t>
      </w:r>
      <w:r w:rsidR="009A4EAB">
        <w:rPr>
          <w:lang w:val="et-EE"/>
        </w:rPr>
        <w:t xml:space="preserve"> eest</w:t>
      </w:r>
      <w:r w:rsidR="00C16022">
        <w:rPr>
          <w:lang w:val="et-EE"/>
        </w:rPr>
        <w:t>,</w:t>
      </w:r>
      <w:r w:rsidR="009A4EAB">
        <w:rPr>
          <w:lang w:val="et-EE"/>
        </w:rPr>
        <w:t xml:space="preserve"> vaid ka tugiisiku eest. </w:t>
      </w:r>
      <w:r w:rsidR="009A4EAB" w:rsidRPr="002A6F62">
        <w:rPr>
          <w:lang w:val="et-EE"/>
        </w:rPr>
        <w:t>VäTSi 1. jaanuaril 2025</w:t>
      </w:r>
      <w:r w:rsidR="004D1018">
        <w:rPr>
          <w:lang w:val="et-EE"/>
        </w:rPr>
        <w:t>. a</w:t>
      </w:r>
      <w:r w:rsidR="009A4EAB" w:rsidRPr="002A6F62">
        <w:rPr>
          <w:lang w:val="et-EE"/>
        </w:rPr>
        <w:t xml:space="preserve"> jõust</w:t>
      </w:r>
      <w:r w:rsidR="00C16022">
        <w:rPr>
          <w:lang w:val="et-EE"/>
        </w:rPr>
        <w:t>u</w:t>
      </w:r>
      <w:r w:rsidR="009A4EAB" w:rsidRPr="002A6F62">
        <w:rPr>
          <w:lang w:val="et-EE"/>
        </w:rPr>
        <w:t>va</w:t>
      </w:r>
      <w:r w:rsidR="009A4EAB">
        <w:rPr>
          <w:lang w:val="et-EE"/>
        </w:rPr>
        <w:t xml:space="preserve"> muudatuse kohaselt võib teenistuja, kellel ei ole pikaajalises välislähetuses kaasas abikaasat või registreeritud elukaaslast, võtta pikaajalisse välislähetusse kaasa tugiisiku, kes hoolitseb teenistuja kaasasoleva alla 13</w:t>
      </w:r>
      <w:r w:rsidR="00C16022">
        <w:rPr>
          <w:lang w:val="et-EE"/>
        </w:rPr>
        <w:noBreakHyphen/>
      </w:r>
      <w:r w:rsidR="009A4EAB">
        <w:rPr>
          <w:lang w:val="et-EE"/>
        </w:rPr>
        <w:t xml:space="preserve">aastase lapse, puudega lapse või vähenenud töövõimega täisealise lapse eest. </w:t>
      </w:r>
      <w:r w:rsidR="000B41C5">
        <w:rPr>
          <w:lang w:val="et-EE"/>
        </w:rPr>
        <w:t xml:space="preserve">Tugiisikuks </w:t>
      </w:r>
      <w:r w:rsidR="00291502">
        <w:rPr>
          <w:lang w:val="et-EE"/>
        </w:rPr>
        <w:t xml:space="preserve">on praktikas </w:t>
      </w:r>
      <w:r w:rsidR="000B41C5">
        <w:rPr>
          <w:lang w:val="et-EE"/>
        </w:rPr>
        <w:t>üldjuhul teenistuja lähedane pereliige</w:t>
      </w:r>
      <w:r w:rsidR="00291502" w:rsidRPr="00291502">
        <w:rPr>
          <w:lang w:val="et-EE"/>
        </w:rPr>
        <w:t xml:space="preserve">, </w:t>
      </w:r>
      <w:r w:rsidR="00291502" w:rsidRPr="00291502">
        <w:rPr>
          <w:lang w:val="et-EE"/>
        </w:rPr>
        <w:t>kuid seadus ei välista kellegi teise tugiisikuna kaasa võtmist, kui see on konkreetsel juhul asjaolusid arvestades võimalik</w:t>
      </w:r>
      <w:r w:rsidR="000B41C5" w:rsidRPr="00291502">
        <w:rPr>
          <w:lang w:val="et-EE"/>
        </w:rPr>
        <w:t>.</w:t>
      </w:r>
      <w:r w:rsidR="000B41C5">
        <w:rPr>
          <w:lang w:val="et-EE"/>
        </w:rPr>
        <w:t xml:space="preserve"> </w:t>
      </w:r>
      <w:r w:rsidR="009A4EAB">
        <w:rPr>
          <w:lang w:val="et-EE"/>
        </w:rPr>
        <w:t xml:space="preserve">Sättest jäetakse välja ka viide mittetöötavale abikaasale, kuna </w:t>
      </w:r>
      <w:r w:rsidR="009A4EAB" w:rsidRPr="002A6F62">
        <w:rPr>
          <w:lang w:val="et-EE"/>
        </w:rPr>
        <w:t>VäTSi 1. jaanuaril 2025</w:t>
      </w:r>
      <w:r w:rsidR="004D1018">
        <w:rPr>
          <w:lang w:val="et-EE"/>
        </w:rPr>
        <w:t>. a</w:t>
      </w:r>
      <w:r w:rsidR="009A4EAB" w:rsidRPr="002A6F62">
        <w:rPr>
          <w:lang w:val="et-EE"/>
        </w:rPr>
        <w:t xml:space="preserve"> jõust</w:t>
      </w:r>
      <w:r w:rsidR="00C16022">
        <w:rPr>
          <w:lang w:val="et-EE"/>
        </w:rPr>
        <w:t>u</w:t>
      </w:r>
      <w:r w:rsidR="009A4EAB" w:rsidRPr="002A6F62">
        <w:rPr>
          <w:lang w:val="et-EE"/>
        </w:rPr>
        <w:t>va</w:t>
      </w:r>
      <w:r w:rsidR="0055550E">
        <w:rPr>
          <w:lang w:val="et-EE"/>
        </w:rPr>
        <w:t>te</w:t>
      </w:r>
      <w:r w:rsidR="009A4EAB">
        <w:rPr>
          <w:lang w:val="et-EE"/>
        </w:rPr>
        <w:t xml:space="preserve"> muudatus</w:t>
      </w:r>
      <w:r w:rsidR="0055550E">
        <w:rPr>
          <w:lang w:val="et-EE"/>
        </w:rPr>
        <w:t>tega</w:t>
      </w:r>
      <w:r w:rsidR="009A4EAB">
        <w:rPr>
          <w:lang w:val="et-EE"/>
        </w:rPr>
        <w:t xml:space="preserve"> kao</w:t>
      </w:r>
      <w:r w:rsidR="0055550E">
        <w:rPr>
          <w:lang w:val="et-EE"/>
        </w:rPr>
        <w:t>b</w:t>
      </w:r>
      <w:r w:rsidR="009A4EAB">
        <w:rPr>
          <w:lang w:val="et-EE"/>
        </w:rPr>
        <w:t xml:space="preserve"> </w:t>
      </w:r>
      <w:r w:rsidR="00AF5635">
        <w:rPr>
          <w:lang w:val="et-EE"/>
        </w:rPr>
        <w:t xml:space="preserve">töötavate ja </w:t>
      </w:r>
      <w:r w:rsidR="009A4EAB">
        <w:rPr>
          <w:lang w:val="et-EE"/>
        </w:rPr>
        <w:t>mittetöötav</w:t>
      </w:r>
      <w:r w:rsidR="00AF5635">
        <w:rPr>
          <w:lang w:val="et-EE"/>
        </w:rPr>
        <w:t>ate abikaasade või registreeritud elukaaslaste eristami</w:t>
      </w:r>
      <w:r w:rsidR="0055550E">
        <w:rPr>
          <w:lang w:val="et-EE"/>
        </w:rPr>
        <w:t>n</w:t>
      </w:r>
      <w:r w:rsidR="00AF5635">
        <w:rPr>
          <w:lang w:val="et-EE"/>
        </w:rPr>
        <w:t>e</w:t>
      </w:r>
      <w:r w:rsidR="009A4EAB">
        <w:rPr>
          <w:lang w:val="et-EE"/>
        </w:rPr>
        <w:t>.</w:t>
      </w:r>
    </w:p>
    <w:p w14:paraId="26CCA405" w14:textId="13BD18FA" w:rsidR="009A4EAB" w:rsidRDefault="009A4EAB" w:rsidP="003A0ADC">
      <w:pPr>
        <w:jc w:val="both"/>
        <w:rPr>
          <w:lang w:val="et-EE"/>
        </w:rPr>
      </w:pPr>
    </w:p>
    <w:p w14:paraId="46095C53" w14:textId="2A89294B" w:rsidR="00B02EF0" w:rsidRPr="00B02EF0" w:rsidRDefault="009A4EAB" w:rsidP="003A0ADC">
      <w:pPr>
        <w:jc w:val="both"/>
        <w:rPr>
          <w:lang w:val="et-EE"/>
        </w:rPr>
      </w:pPr>
      <w:r w:rsidRPr="00B41146">
        <w:rPr>
          <w:u w:val="single"/>
          <w:lang w:val="et-EE"/>
        </w:rPr>
        <w:t>Eelnõu § 1 p</w:t>
      </w:r>
      <w:r w:rsidR="00707A1C">
        <w:rPr>
          <w:u w:val="single"/>
          <w:lang w:val="et-EE"/>
        </w:rPr>
        <w:t>unkt</w:t>
      </w:r>
      <w:r w:rsidR="00B02EF0">
        <w:rPr>
          <w:u w:val="single"/>
          <w:lang w:val="et-EE"/>
        </w:rPr>
        <w:t xml:space="preserve"> 20</w:t>
      </w:r>
      <w:r w:rsidR="003D6E15">
        <w:rPr>
          <w:u w:val="single"/>
          <w:lang w:val="et-EE"/>
        </w:rPr>
        <w:t>.</w:t>
      </w:r>
      <w:r w:rsidR="00B02EF0">
        <w:rPr>
          <w:lang w:val="et-EE"/>
        </w:rPr>
        <w:t xml:space="preserve"> Määruse § 9 lõiget 3 täiendatakse erisättega, mis kehtestab a</w:t>
      </w:r>
      <w:r w:rsidR="00B02EF0">
        <w:rPr>
          <w:lang w:val="et-EE" w:eastAsia="et-EE"/>
        </w:rPr>
        <w:t xml:space="preserve">metniku välislähetustasu suurendamise iga kaasasoleva lapse eest 35% võrra ametniku </w:t>
      </w:r>
      <w:r w:rsidR="004A1B5E">
        <w:rPr>
          <w:lang w:val="et-EE" w:eastAsia="et-EE"/>
        </w:rPr>
        <w:t xml:space="preserve">välislähetustasu </w:t>
      </w:r>
      <w:r w:rsidR="00B02EF0">
        <w:rPr>
          <w:lang w:val="et-EE" w:eastAsia="et-EE"/>
        </w:rPr>
        <w:t xml:space="preserve">lähtesumma alusel arvutatud välislähetustasust. </w:t>
      </w:r>
      <w:r w:rsidR="00B02EF0">
        <w:rPr>
          <w:lang w:val="et-EE"/>
        </w:rPr>
        <w:t xml:space="preserve">Kuna ATSi alusel kehtestatud </w:t>
      </w:r>
      <w:r w:rsidR="00B02EF0" w:rsidRPr="0062241D">
        <w:rPr>
          <w:lang w:val="et-EE"/>
        </w:rPr>
        <w:t xml:space="preserve">Vabariigi Valitsuse </w:t>
      </w:r>
      <w:r w:rsidR="00B02EF0">
        <w:rPr>
          <w:lang w:val="et-EE"/>
        </w:rPr>
        <w:t>19. detsembri 2012</w:t>
      </w:r>
      <w:r w:rsidR="00C16022">
        <w:rPr>
          <w:lang w:val="et-EE"/>
        </w:rPr>
        <w:t>. a</w:t>
      </w:r>
      <w:r w:rsidR="00B02EF0">
        <w:rPr>
          <w:lang w:val="et-EE"/>
        </w:rPr>
        <w:t xml:space="preserve"> </w:t>
      </w:r>
      <w:r w:rsidR="00B02EF0" w:rsidRPr="0062241D">
        <w:rPr>
          <w:lang w:val="et-EE"/>
        </w:rPr>
        <w:t>määrus „Ametniku pikaajalisse välislähetusse saatmise kord, lähetustasu lähtesummad ning lähetustasu arvutamise ja maksmise kord, lähetuskulude hüvitamise tingimused ja kord, hüvitatavate ravikulude loetelu, kaasasoleva perekonnaliikme eest välislähetustasu suurendamise ja maksmise kord ning abikaasatasu maksmise tingimused ja kord</w:t>
      </w:r>
      <w:r w:rsidR="00B02EF0">
        <w:rPr>
          <w:lang w:val="et-EE"/>
        </w:rPr>
        <w:t>“ muutub kehtetuks, tuuakse üle ametniku välislähetustasu lähtesumma ja selle suurendamise kord muutusteta (vt eelnõu § 1 p</w:t>
      </w:r>
      <w:r w:rsidR="00A724DB">
        <w:rPr>
          <w:lang w:val="et-EE"/>
        </w:rPr>
        <w:t>unktide</w:t>
      </w:r>
      <w:r w:rsidR="00B02EF0">
        <w:rPr>
          <w:lang w:val="et-EE"/>
        </w:rPr>
        <w:t xml:space="preserve"> 7 ja 13 selgitusi).</w:t>
      </w:r>
    </w:p>
    <w:p w14:paraId="3D52B065" w14:textId="77777777" w:rsidR="00B02EF0" w:rsidRDefault="00B02EF0" w:rsidP="003A0ADC">
      <w:pPr>
        <w:jc w:val="both"/>
        <w:rPr>
          <w:u w:val="single"/>
          <w:lang w:val="et-EE"/>
        </w:rPr>
      </w:pPr>
    </w:p>
    <w:p w14:paraId="5873FB65" w14:textId="4AE58C3E" w:rsidR="009A4EAB" w:rsidRDefault="00B02EF0" w:rsidP="003A0ADC">
      <w:pPr>
        <w:jc w:val="both"/>
        <w:rPr>
          <w:lang w:val="et-EE"/>
        </w:rPr>
      </w:pPr>
      <w:r>
        <w:rPr>
          <w:u w:val="single"/>
          <w:lang w:val="et-EE"/>
        </w:rPr>
        <w:t>Eelnõu § 1 p</w:t>
      </w:r>
      <w:r w:rsidR="00707A1C">
        <w:rPr>
          <w:u w:val="single"/>
          <w:lang w:val="et-EE"/>
        </w:rPr>
        <w:t>unkt</w:t>
      </w:r>
      <w:r>
        <w:rPr>
          <w:u w:val="single"/>
          <w:lang w:val="et-EE"/>
        </w:rPr>
        <w:t xml:space="preserve"> 21</w:t>
      </w:r>
      <w:r w:rsidR="003D6E15">
        <w:rPr>
          <w:u w:val="single"/>
          <w:lang w:val="et-EE"/>
        </w:rPr>
        <w:t>.</w:t>
      </w:r>
      <w:r w:rsidR="009A4EAB">
        <w:rPr>
          <w:lang w:val="et-EE"/>
        </w:rPr>
        <w:t xml:space="preserve"> Määruse § 10 lõige 1 tunnistatakse kehtetuks, kuna </w:t>
      </w:r>
      <w:r w:rsidR="009A4EAB" w:rsidRPr="002A6F62">
        <w:rPr>
          <w:lang w:val="et-EE"/>
        </w:rPr>
        <w:t>VäTSi 1. jaanuaril 2025</w:t>
      </w:r>
      <w:r w:rsidR="004D1018">
        <w:rPr>
          <w:lang w:val="et-EE"/>
        </w:rPr>
        <w:t>. a</w:t>
      </w:r>
      <w:r w:rsidR="009A4EAB" w:rsidRPr="002A6F62">
        <w:rPr>
          <w:lang w:val="et-EE"/>
        </w:rPr>
        <w:t xml:space="preserve"> jõust</w:t>
      </w:r>
      <w:r w:rsidR="00A724DB">
        <w:rPr>
          <w:lang w:val="et-EE"/>
        </w:rPr>
        <w:t>u</w:t>
      </w:r>
      <w:r w:rsidR="009A4EAB" w:rsidRPr="002A6F62">
        <w:rPr>
          <w:lang w:val="et-EE"/>
        </w:rPr>
        <w:t>va</w:t>
      </w:r>
      <w:r w:rsidR="009A4EAB">
        <w:rPr>
          <w:lang w:val="et-EE"/>
        </w:rPr>
        <w:t xml:space="preserve"> muudatuse kohaselt </w:t>
      </w:r>
      <w:r w:rsidR="00AF5635">
        <w:rPr>
          <w:lang w:val="et-EE"/>
        </w:rPr>
        <w:t>kaob piirang teenistuja välislähetustasu suurendamiseks kaasasoleva abikaasa või registreeritud elukaaslase eest viimase töötamise korral.</w:t>
      </w:r>
    </w:p>
    <w:p w14:paraId="5A569303" w14:textId="4652B5E0" w:rsidR="00AF5635" w:rsidRDefault="00AF5635" w:rsidP="003A0ADC">
      <w:pPr>
        <w:jc w:val="both"/>
        <w:rPr>
          <w:lang w:val="et-EE"/>
        </w:rPr>
      </w:pPr>
    </w:p>
    <w:p w14:paraId="56B5FE34" w14:textId="56969162" w:rsidR="00AF5635" w:rsidRDefault="00AF5635" w:rsidP="003A0ADC">
      <w:pPr>
        <w:jc w:val="both"/>
        <w:rPr>
          <w:lang w:val="et-EE"/>
        </w:rPr>
      </w:pPr>
      <w:r w:rsidRPr="00B41146">
        <w:rPr>
          <w:u w:val="single"/>
          <w:lang w:val="et-EE"/>
        </w:rPr>
        <w:t>Eelnõu § 1 p</w:t>
      </w:r>
      <w:r w:rsidR="00707A1C">
        <w:rPr>
          <w:u w:val="single"/>
          <w:lang w:val="et-EE"/>
        </w:rPr>
        <w:t>unkt</w:t>
      </w:r>
      <w:r w:rsidRPr="00B41146">
        <w:rPr>
          <w:u w:val="single"/>
          <w:lang w:val="et-EE"/>
        </w:rPr>
        <w:t xml:space="preserve"> </w:t>
      </w:r>
      <w:r w:rsidR="00B02EF0">
        <w:rPr>
          <w:u w:val="single"/>
          <w:lang w:val="et-EE"/>
        </w:rPr>
        <w:t>22</w:t>
      </w:r>
      <w:r w:rsidR="003D6E15">
        <w:rPr>
          <w:u w:val="single"/>
          <w:lang w:val="et-EE"/>
        </w:rPr>
        <w:t>.</w:t>
      </w:r>
      <w:r>
        <w:rPr>
          <w:lang w:val="et-EE"/>
        </w:rPr>
        <w:t xml:space="preserve"> Määruse § 10 lõiget 3 muudetakse</w:t>
      </w:r>
      <w:r w:rsidR="00E8628F">
        <w:rPr>
          <w:lang w:val="et-EE"/>
        </w:rPr>
        <w:t xml:space="preserve"> selliselt, et </w:t>
      </w:r>
      <w:r w:rsidR="00073B00">
        <w:rPr>
          <w:lang w:val="et-EE"/>
        </w:rPr>
        <w:t xml:space="preserve">suurendatud </w:t>
      </w:r>
      <w:r w:rsidR="00E8628F">
        <w:rPr>
          <w:lang w:val="et-EE"/>
        </w:rPr>
        <w:t xml:space="preserve">välislähetustasu </w:t>
      </w:r>
      <w:r w:rsidR="00073B00">
        <w:rPr>
          <w:lang w:val="et-EE"/>
        </w:rPr>
        <w:t>maksmist</w:t>
      </w:r>
      <w:r w:rsidR="00E8628F">
        <w:rPr>
          <w:lang w:val="et-EE"/>
        </w:rPr>
        <w:t xml:space="preserve"> ei mõjuta enam see, kas perekonnaliige </w:t>
      </w:r>
      <w:r w:rsidR="00E8628F" w:rsidRPr="00E8628F">
        <w:rPr>
          <w:lang w:val="et-EE"/>
        </w:rPr>
        <w:t>asub alaliselt tööle või teenust osutama</w:t>
      </w:r>
      <w:r w:rsidR="004A1B5E">
        <w:rPr>
          <w:lang w:val="et-EE"/>
        </w:rPr>
        <w:t>. Muudatus on ajendatud</w:t>
      </w:r>
      <w:r>
        <w:rPr>
          <w:lang w:val="et-EE"/>
        </w:rPr>
        <w:t xml:space="preserve"> </w:t>
      </w:r>
      <w:r w:rsidRPr="002A6F62">
        <w:rPr>
          <w:lang w:val="et-EE"/>
        </w:rPr>
        <w:t>VäTSi 1. jaanuaril 2025</w:t>
      </w:r>
      <w:r w:rsidR="004D1018">
        <w:rPr>
          <w:lang w:val="et-EE"/>
        </w:rPr>
        <w:t>. a</w:t>
      </w:r>
      <w:r w:rsidRPr="002A6F62">
        <w:rPr>
          <w:lang w:val="et-EE"/>
        </w:rPr>
        <w:t xml:space="preserve"> jõust</w:t>
      </w:r>
      <w:r w:rsidR="00A724DB">
        <w:rPr>
          <w:lang w:val="et-EE"/>
        </w:rPr>
        <w:t>u</w:t>
      </w:r>
      <w:r w:rsidRPr="002A6F62">
        <w:rPr>
          <w:lang w:val="et-EE"/>
        </w:rPr>
        <w:t>va</w:t>
      </w:r>
      <w:r w:rsidR="004A1B5E">
        <w:rPr>
          <w:lang w:val="et-EE"/>
        </w:rPr>
        <w:t>st</w:t>
      </w:r>
      <w:r>
        <w:rPr>
          <w:lang w:val="et-EE"/>
        </w:rPr>
        <w:t xml:space="preserve"> muudatuse</w:t>
      </w:r>
      <w:r w:rsidR="004A1B5E">
        <w:rPr>
          <w:lang w:val="et-EE"/>
        </w:rPr>
        <w:t>st, mille</w:t>
      </w:r>
      <w:r>
        <w:rPr>
          <w:lang w:val="et-EE"/>
        </w:rPr>
        <w:t xml:space="preserve"> kohaselt kaob piirang teenistuja välislähetustasu suurendamiseks kaasasoleva abikaasa või registreeritud elukaaslase eest viimase töötamise korral.</w:t>
      </w:r>
      <w:r w:rsidR="004A1B5E">
        <w:rPr>
          <w:lang w:val="et-EE"/>
        </w:rPr>
        <w:t xml:space="preserve"> Säte kehtib küll kõigi perekonnaliikmete kohta</w:t>
      </w:r>
      <w:r w:rsidR="006E5C1C">
        <w:rPr>
          <w:lang w:val="et-EE"/>
        </w:rPr>
        <w:t xml:space="preserve"> (lisaks </w:t>
      </w:r>
      <w:r w:rsidR="006E5C1C">
        <w:rPr>
          <w:lang w:val="et-EE"/>
        </w:rPr>
        <w:lastRenderedPageBreak/>
        <w:t>abikaasale ja registreeritud elukaaslasele ka laps ja tugiisik)</w:t>
      </w:r>
      <w:r w:rsidR="004A1B5E">
        <w:rPr>
          <w:lang w:val="et-EE"/>
        </w:rPr>
        <w:t xml:space="preserve">, kuid </w:t>
      </w:r>
      <w:r w:rsidR="00CF29F2">
        <w:rPr>
          <w:lang w:val="et-EE"/>
        </w:rPr>
        <w:t xml:space="preserve">alaliselt töötamine või teenuse osutamine </w:t>
      </w:r>
      <w:r w:rsidR="006E5C1C">
        <w:rPr>
          <w:lang w:val="et-EE"/>
        </w:rPr>
        <w:t>puudutab</w:t>
      </w:r>
      <w:r w:rsidR="00CF29F2">
        <w:rPr>
          <w:lang w:val="et-EE"/>
        </w:rPr>
        <w:t xml:space="preserve"> praktikas</w:t>
      </w:r>
      <w:r w:rsidR="006E5C1C">
        <w:rPr>
          <w:lang w:val="et-EE"/>
        </w:rPr>
        <w:t xml:space="preserve"> põhi</w:t>
      </w:r>
      <w:r w:rsidR="00CF29F2">
        <w:rPr>
          <w:lang w:val="et-EE"/>
        </w:rPr>
        <w:t>liselt</w:t>
      </w:r>
      <w:r w:rsidR="006E5C1C">
        <w:rPr>
          <w:lang w:val="et-EE"/>
        </w:rPr>
        <w:t xml:space="preserve"> abikaasat ja registreeritud elukaaslast. Lapsed ja tugiisikud reeglina alaliselt tööle või teenust osutama ei asu</w:t>
      </w:r>
      <w:r w:rsidR="00CF29F2">
        <w:rPr>
          <w:lang w:val="et-EE"/>
        </w:rPr>
        <w:t xml:space="preserve"> ning nende eest suurendatud välislähetustasu maksmise lõpetamist alaliselt tööle või teenust osutama asumisel ei ole vaja määruses reguleerida.</w:t>
      </w:r>
    </w:p>
    <w:p w14:paraId="7722A5D1" w14:textId="77777777" w:rsidR="00AF5635" w:rsidRDefault="00AF5635" w:rsidP="003A0ADC">
      <w:pPr>
        <w:jc w:val="both"/>
        <w:rPr>
          <w:lang w:val="et-EE"/>
        </w:rPr>
      </w:pPr>
    </w:p>
    <w:p w14:paraId="6E183FC5" w14:textId="52A7D80D" w:rsidR="00AF5635" w:rsidRDefault="00AF5635" w:rsidP="003A0ADC">
      <w:pPr>
        <w:jc w:val="both"/>
        <w:rPr>
          <w:lang w:val="et-EE"/>
        </w:rPr>
      </w:pPr>
      <w:r w:rsidRPr="008F4296">
        <w:rPr>
          <w:u w:val="single"/>
          <w:lang w:val="et-EE"/>
        </w:rPr>
        <w:t>Eelnõu § 1 p</w:t>
      </w:r>
      <w:r w:rsidR="00707A1C">
        <w:rPr>
          <w:u w:val="single"/>
          <w:lang w:val="et-EE"/>
        </w:rPr>
        <w:t>unkt</w:t>
      </w:r>
      <w:r w:rsidRPr="008F4296">
        <w:rPr>
          <w:u w:val="single"/>
          <w:lang w:val="et-EE"/>
        </w:rPr>
        <w:t xml:space="preserve"> 2</w:t>
      </w:r>
      <w:r w:rsidR="00B02EF0">
        <w:rPr>
          <w:u w:val="single"/>
          <w:lang w:val="et-EE"/>
        </w:rPr>
        <w:t>3</w:t>
      </w:r>
      <w:r w:rsidR="003D6E15">
        <w:rPr>
          <w:u w:val="single"/>
          <w:lang w:val="et-EE"/>
        </w:rPr>
        <w:t>.</w:t>
      </w:r>
      <w:r>
        <w:rPr>
          <w:lang w:val="et-EE"/>
        </w:rPr>
        <w:t xml:space="preserve"> Määruse § 11 tunnistatakse kehtetuks, kuna kaasasoleva perekonnaliikme eest suurendatud</w:t>
      </w:r>
      <w:r w:rsidR="00027D6F">
        <w:rPr>
          <w:lang w:val="et-EE"/>
        </w:rPr>
        <w:t xml:space="preserve"> välislähetustasu maksmise jätkamise erialused on toodud VäTS</w:t>
      </w:r>
      <w:r w:rsidR="00A724DB">
        <w:rPr>
          <w:lang w:val="et-EE"/>
        </w:rPr>
        <w:t>i</w:t>
      </w:r>
      <w:r w:rsidR="00027D6F">
        <w:rPr>
          <w:lang w:val="et-EE"/>
        </w:rPr>
        <w:t xml:space="preserve"> §-s 68 ja </w:t>
      </w:r>
      <w:r w:rsidR="00A724DB">
        <w:rPr>
          <w:lang w:val="et-EE"/>
        </w:rPr>
        <w:t xml:space="preserve">neid ei ole vaja </w:t>
      </w:r>
      <w:r w:rsidR="00027D6F">
        <w:rPr>
          <w:lang w:val="et-EE"/>
        </w:rPr>
        <w:t xml:space="preserve">määruse tasandil </w:t>
      </w:r>
      <w:r w:rsidR="00A724DB">
        <w:rPr>
          <w:lang w:val="et-EE"/>
        </w:rPr>
        <w:t>dubleerida</w:t>
      </w:r>
      <w:r w:rsidR="00027D6F">
        <w:rPr>
          <w:lang w:val="et-EE"/>
        </w:rPr>
        <w:t>.</w:t>
      </w:r>
    </w:p>
    <w:p w14:paraId="74CE3E17" w14:textId="2730E2C1" w:rsidR="000F0C06" w:rsidRDefault="000F0C06" w:rsidP="003A0ADC">
      <w:pPr>
        <w:jc w:val="both"/>
        <w:rPr>
          <w:lang w:val="et-EE"/>
        </w:rPr>
      </w:pPr>
    </w:p>
    <w:p w14:paraId="1977DD42" w14:textId="236773C3" w:rsidR="000F0C06" w:rsidRDefault="000F0C06" w:rsidP="003A0ADC">
      <w:pPr>
        <w:jc w:val="both"/>
        <w:rPr>
          <w:lang w:val="et-EE"/>
        </w:rPr>
      </w:pPr>
      <w:r w:rsidRPr="008F4296">
        <w:rPr>
          <w:u w:val="single"/>
          <w:lang w:val="et-EE"/>
        </w:rPr>
        <w:t>Eelnõu § 1 p</w:t>
      </w:r>
      <w:r w:rsidR="00707A1C">
        <w:rPr>
          <w:u w:val="single"/>
          <w:lang w:val="et-EE"/>
        </w:rPr>
        <w:t>unkt</w:t>
      </w:r>
      <w:r w:rsidRPr="008F4296">
        <w:rPr>
          <w:u w:val="single"/>
          <w:lang w:val="et-EE"/>
        </w:rPr>
        <w:t xml:space="preserve"> 2</w:t>
      </w:r>
      <w:r w:rsidR="00B02EF0">
        <w:rPr>
          <w:u w:val="single"/>
          <w:lang w:val="et-EE"/>
        </w:rPr>
        <w:t>4</w:t>
      </w:r>
      <w:r w:rsidR="003D6E15">
        <w:rPr>
          <w:u w:val="single"/>
          <w:lang w:val="et-EE"/>
        </w:rPr>
        <w:t>.</w:t>
      </w:r>
      <w:r>
        <w:rPr>
          <w:lang w:val="et-EE"/>
        </w:rPr>
        <w:t xml:space="preserve"> Määruse § 12 lõige 1 tunnistatakse kehtetuks, kuna abikaasa- ja registreeritud elukaaslase tasu suurus on kehtestatud VäTS</w:t>
      </w:r>
      <w:r w:rsidR="0055550E">
        <w:rPr>
          <w:lang w:val="et-EE"/>
        </w:rPr>
        <w:t>i</w:t>
      </w:r>
      <w:r>
        <w:rPr>
          <w:lang w:val="et-EE"/>
        </w:rPr>
        <w:t xml:space="preserve"> §-s 67.</w:t>
      </w:r>
    </w:p>
    <w:p w14:paraId="3E927564" w14:textId="13AE6269" w:rsidR="000F0C06" w:rsidRDefault="000F0C06" w:rsidP="003A0ADC">
      <w:pPr>
        <w:jc w:val="both"/>
        <w:rPr>
          <w:lang w:val="et-EE"/>
        </w:rPr>
      </w:pPr>
    </w:p>
    <w:p w14:paraId="24020AE5" w14:textId="5DBA0A44" w:rsidR="000F0C06" w:rsidRDefault="000F0C06" w:rsidP="003A0ADC">
      <w:pPr>
        <w:jc w:val="both"/>
        <w:rPr>
          <w:lang w:val="et-EE"/>
        </w:rPr>
      </w:pPr>
      <w:r w:rsidRPr="008F4296">
        <w:rPr>
          <w:u w:val="single"/>
          <w:lang w:val="et-EE"/>
        </w:rPr>
        <w:t>Eelnõu § 1 p</w:t>
      </w:r>
      <w:r w:rsidR="00707A1C">
        <w:rPr>
          <w:u w:val="single"/>
          <w:lang w:val="et-EE"/>
        </w:rPr>
        <w:t>unkt</w:t>
      </w:r>
      <w:r w:rsidRPr="008F4296">
        <w:rPr>
          <w:u w:val="single"/>
          <w:lang w:val="et-EE"/>
        </w:rPr>
        <w:t xml:space="preserve"> 2</w:t>
      </w:r>
      <w:r w:rsidR="00B02EF0">
        <w:rPr>
          <w:u w:val="single"/>
          <w:lang w:val="et-EE"/>
        </w:rPr>
        <w:t>5</w:t>
      </w:r>
      <w:r w:rsidR="003D6E15">
        <w:rPr>
          <w:u w:val="single"/>
          <w:lang w:val="et-EE"/>
        </w:rPr>
        <w:t>.</w:t>
      </w:r>
      <w:r>
        <w:rPr>
          <w:lang w:val="et-EE"/>
        </w:rPr>
        <w:t xml:space="preserve"> Määruse § 12 lõikest 2 jäetakse välja sõna „mittetöötav“, kuna </w:t>
      </w:r>
      <w:r w:rsidRPr="002A6F62">
        <w:rPr>
          <w:lang w:val="et-EE"/>
        </w:rPr>
        <w:t>VäTSi 1.</w:t>
      </w:r>
      <w:r w:rsidR="0055550E">
        <w:rPr>
          <w:lang w:val="et-EE"/>
        </w:rPr>
        <w:t> </w:t>
      </w:r>
      <w:r w:rsidRPr="002A6F62">
        <w:rPr>
          <w:lang w:val="et-EE"/>
        </w:rPr>
        <w:t>jaanuaril 2025</w:t>
      </w:r>
      <w:r w:rsidR="004D1018">
        <w:rPr>
          <w:lang w:val="et-EE"/>
        </w:rPr>
        <w:t>. a</w:t>
      </w:r>
      <w:r w:rsidRPr="002A6F62">
        <w:rPr>
          <w:lang w:val="et-EE"/>
        </w:rPr>
        <w:t xml:space="preserve"> jõust</w:t>
      </w:r>
      <w:r w:rsidR="0055550E">
        <w:rPr>
          <w:lang w:val="et-EE"/>
        </w:rPr>
        <w:t>u</w:t>
      </w:r>
      <w:r w:rsidRPr="002A6F62">
        <w:rPr>
          <w:lang w:val="et-EE"/>
        </w:rPr>
        <w:t>va</w:t>
      </w:r>
      <w:r w:rsidR="0055550E">
        <w:rPr>
          <w:lang w:val="et-EE"/>
        </w:rPr>
        <w:t>te</w:t>
      </w:r>
      <w:r>
        <w:rPr>
          <w:lang w:val="et-EE"/>
        </w:rPr>
        <w:t xml:space="preserve"> </w:t>
      </w:r>
      <w:r w:rsidR="0055550E">
        <w:rPr>
          <w:lang w:val="et-EE"/>
        </w:rPr>
        <w:t>muudatustega kaob töötavate ja mittetöötavate abikaasade või registreeritud elukaaslaste eristamine</w:t>
      </w:r>
      <w:r>
        <w:rPr>
          <w:lang w:val="et-EE"/>
        </w:rPr>
        <w:t>.</w:t>
      </w:r>
    </w:p>
    <w:p w14:paraId="77448D15" w14:textId="1BE56188" w:rsidR="000F0C06" w:rsidRDefault="000F0C06" w:rsidP="003A0ADC">
      <w:pPr>
        <w:jc w:val="both"/>
        <w:rPr>
          <w:lang w:val="et-EE"/>
        </w:rPr>
      </w:pPr>
    </w:p>
    <w:p w14:paraId="09F04216" w14:textId="633F7CE2" w:rsidR="001E7984" w:rsidRDefault="000F0C06" w:rsidP="003A0ADC">
      <w:pPr>
        <w:jc w:val="both"/>
        <w:rPr>
          <w:lang w:val="et-EE"/>
        </w:rPr>
      </w:pPr>
      <w:r w:rsidRPr="008F4296">
        <w:rPr>
          <w:u w:val="single"/>
          <w:lang w:val="et-EE"/>
        </w:rPr>
        <w:t>Eelnõu § 1 p</w:t>
      </w:r>
      <w:r w:rsidR="00707A1C">
        <w:rPr>
          <w:u w:val="single"/>
          <w:lang w:val="et-EE"/>
        </w:rPr>
        <w:t>unkt</w:t>
      </w:r>
      <w:r w:rsidRPr="008F4296">
        <w:rPr>
          <w:u w:val="single"/>
          <w:lang w:val="et-EE"/>
        </w:rPr>
        <w:t xml:space="preserve"> 2</w:t>
      </w:r>
      <w:r w:rsidR="00B02EF0">
        <w:rPr>
          <w:u w:val="single"/>
          <w:lang w:val="et-EE"/>
        </w:rPr>
        <w:t>6</w:t>
      </w:r>
      <w:r w:rsidR="003D6E15">
        <w:rPr>
          <w:u w:val="single"/>
          <w:lang w:val="et-EE"/>
        </w:rPr>
        <w:t>.</w:t>
      </w:r>
      <w:r>
        <w:rPr>
          <w:lang w:val="et-EE"/>
        </w:rPr>
        <w:t xml:space="preserve"> Määruse § 12 lõike 3 sõnastust täpsustatakse selliselt, et teenistuja peab esitama iga kuu </w:t>
      </w:r>
      <w:r w:rsidRPr="005A0069">
        <w:rPr>
          <w:lang w:val="et-EE"/>
        </w:rPr>
        <w:t>15. kuupäeval Välisministeeriumile või lähetajaministeeriumile andmed abikaasa või registreeritud elukaaslase asukohariigis viibitud päevade</w:t>
      </w:r>
      <w:r>
        <w:rPr>
          <w:lang w:val="et-EE"/>
        </w:rPr>
        <w:t>,</w:t>
      </w:r>
      <w:r w:rsidRPr="005A0069">
        <w:rPr>
          <w:lang w:val="et-EE"/>
        </w:rPr>
        <w:t xml:space="preserve"> tema töötamise või teenuse osutamise </w:t>
      </w:r>
      <w:r>
        <w:rPr>
          <w:lang w:val="et-EE"/>
        </w:rPr>
        <w:t xml:space="preserve">ning teenitud tulu </w:t>
      </w:r>
      <w:r w:rsidRPr="005A0069">
        <w:rPr>
          <w:lang w:val="et-EE"/>
        </w:rPr>
        <w:t>kohta</w:t>
      </w:r>
      <w:r>
        <w:rPr>
          <w:lang w:val="et-EE"/>
        </w:rPr>
        <w:t>. Lisanduvad andmed teenitud tulu kohta</w:t>
      </w:r>
      <w:r w:rsidR="00A63003">
        <w:rPr>
          <w:lang w:val="et-EE"/>
        </w:rPr>
        <w:t xml:space="preserve"> on vajalikud, kuna abikaasa- </w:t>
      </w:r>
      <w:r w:rsidR="00FD14CF">
        <w:rPr>
          <w:lang w:val="et-EE"/>
        </w:rPr>
        <w:t xml:space="preserve">ja </w:t>
      </w:r>
      <w:r w:rsidR="00A63003">
        <w:rPr>
          <w:lang w:val="et-EE"/>
        </w:rPr>
        <w:t xml:space="preserve">registreeritud elukaaslase tasu sõltub </w:t>
      </w:r>
      <w:r w:rsidR="00A63003" w:rsidRPr="002A6F62">
        <w:rPr>
          <w:lang w:val="et-EE"/>
        </w:rPr>
        <w:t>VäTSi 1. jaanuaril 2025</w:t>
      </w:r>
      <w:r w:rsidR="004D1018">
        <w:rPr>
          <w:lang w:val="et-EE"/>
        </w:rPr>
        <w:t>. a</w:t>
      </w:r>
      <w:r w:rsidR="00A63003" w:rsidRPr="002A6F62">
        <w:rPr>
          <w:lang w:val="et-EE"/>
        </w:rPr>
        <w:t xml:space="preserve"> jõust</w:t>
      </w:r>
      <w:r w:rsidR="0055550E">
        <w:rPr>
          <w:lang w:val="et-EE"/>
        </w:rPr>
        <w:t>u</w:t>
      </w:r>
      <w:r w:rsidR="00A63003" w:rsidRPr="002A6F62">
        <w:rPr>
          <w:lang w:val="et-EE"/>
        </w:rPr>
        <w:t>va</w:t>
      </w:r>
      <w:r w:rsidR="00A63003">
        <w:rPr>
          <w:lang w:val="et-EE"/>
        </w:rPr>
        <w:t xml:space="preserve"> muudatuse kohaselt isiku teenitud tasu suurusest. VäTS</w:t>
      </w:r>
      <w:r w:rsidR="0055550E">
        <w:rPr>
          <w:lang w:val="et-EE"/>
        </w:rPr>
        <w:t>i</w:t>
      </w:r>
      <w:r w:rsidR="00A63003">
        <w:rPr>
          <w:lang w:val="et-EE"/>
        </w:rPr>
        <w:t xml:space="preserve"> § 67 lõi</w:t>
      </w:r>
      <w:r w:rsidR="0055550E">
        <w:rPr>
          <w:lang w:val="et-EE"/>
        </w:rPr>
        <w:t>kes</w:t>
      </w:r>
      <w:r w:rsidR="00A63003">
        <w:rPr>
          <w:lang w:val="et-EE"/>
        </w:rPr>
        <w:t xml:space="preserve"> 2 </w:t>
      </w:r>
      <w:r w:rsidR="0055550E">
        <w:rPr>
          <w:lang w:val="et-EE"/>
        </w:rPr>
        <w:t xml:space="preserve">on </w:t>
      </w:r>
      <w:r w:rsidR="00A63003">
        <w:rPr>
          <w:lang w:val="et-EE"/>
        </w:rPr>
        <w:t>sätesta</w:t>
      </w:r>
      <w:r w:rsidR="0055550E">
        <w:rPr>
          <w:lang w:val="et-EE"/>
        </w:rPr>
        <w:t>tud</w:t>
      </w:r>
      <w:r w:rsidR="00A63003">
        <w:rPr>
          <w:lang w:val="et-EE"/>
        </w:rPr>
        <w:t xml:space="preserve">, et </w:t>
      </w:r>
      <w:r w:rsidR="00A63003" w:rsidRPr="004329DD">
        <w:rPr>
          <w:noProof/>
          <w:lang w:val="et-EE"/>
        </w:rPr>
        <w:t> kui kaasasolev abikaasa või registreeritud elukaaslane töötab või osutab teenust, mille eest ta saab tasu, mis on suurem kui 50% abikaasa- ja registreeritud elukaaslase tasust, vähendatakse abikaasa- ja registreeritud elukaaslase tasu 50%.</w:t>
      </w:r>
    </w:p>
    <w:p w14:paraId="5C35C704" w14:textId="1620DC0B" w:rsidR="00A63003" w:rsidRDefault="00A63003" w:rsidP="003A0ADC">
      <w:pPr>
        <w:jc w:val="both"/>
        <w:rPr>
          <w:lang w:val="et-EE"/>
        </w:rPr>
      </w:pPr>
    </w:p>
    <w:p w14:paraId="77F33697" w14:textId="32270D1B" w:rsidR="00A63003" w:rsidRDefault="00A63003" w:rsidP="00A63003">
      <w:pPr>
        <w:jc w:val="both"/>
        <w:rPr>
          <w:lang w:val="et-EE"/>
        </w:rPr>
      </w:pPr>
      <w:r w:rsidRPr="008F4296">
        <w:rPr>
          <w:u w:val="single"/>
          <w:lang w:val="et-EE"/>
        </w:rPr>
        <w:t>Eelnõu § 1 p</w:t>
      </w:r>
      <w:r w:rsidR="00707A1C">
        <w:rPr>
          <w:u w:val="single"/>
          <w:lang w:val="et-EE"/>
        </w:rPr>
        <w:t>unkt</w:t>
      </w:r>
      <w:r w:rsidRPr="008F4296">
        <w:rPr>
          <w:u w:val="single"/>
          <w:lang w:val="et-EE"/>
        </w:rPr>
        <w:t xml:space="preserve"> 2</w:t>
      </w:r>
      <w:r w:rsidR="00B02EF0">
        <w:rPr>
          <w:u w:val="single"/>
          <w:lang w:val="et-EE"/>
        </w:rPr>
        <w:t>7</w:t>
      </w:r>
      <w:r w:rsidR="003D6E15">
        <w:rPr>
          <w:u w:val="single"/>
          <w:lang w:val="et-EE"/>
        </w:rPr>
        <w:t>.</w:t>
      </w:r>
      <w:r>
        <w:rPr>
          <w:lang w:val="et-EE"/>
        </w:rPr>
        <w:t xml:space="preserve"> Määruse § 13 lõige 1 tunnistatakse kehtetuks, kuna </w:t>
      </w:r>
      <w:r w:rsidRPr="002A6F62">
        <w:rPr>
          <w:lang w:val="et-EE"/>
        </w:rPr>
        <w:t>VäTSi 1. jaanuaril 2025</w:t>
      </w:r>
      <w:r w:rsidR="004D1018">
        <w:rPr>
          <w:lang w:val="et-EE"/>
        </w:rPr>
        <w:t>. a</w:t>
      </w:r>
      <w:r w:rsidRPr="002A6F62">
        <w:rPr>
          <w:lang w:val="et-EE"/>
        </w:rPr>
        <w:t xml:space="preserve"> jõust</w:t>
      </w:r>
      <w:r w:rsidR="00BB4E54">
        <w:rPr>
          <w:lang w:val="et-EE"/>
        </w:rPr>
        <w:t>u</w:t>
      </w:r>
      <w:r w:rsidRPr="002A6F62">
        <w:rPr>
          <w:lang w:val="et-EE"/>
        </w:rPr>
        <w:t>va</w:t>
      </w:r>
      <w:r>
        <w:rPr>
          <w:lang w:val="et-EE"/>
        </w:rPr>
        <w:t xml:space="preserve"> muudatuse kohaselt kaob piirang abikaasa- ja registreeritud elukaaslase tasu maksmiseks kaasasoleva abikaasa või registreeritud elukaaslase töötamise korral.</w:t>
      </w:r>
    </w:p>
    <w:p w14:paraId="6C50EF77" w14:textId="77FF9BD7" w:rsidR="00A63003" w:rsidRDefault="00A63003" w:rsidP="00A63003">
      <w:pPr>
        <w:jc w:val="both"/>
        <w:rPr>
          <w:lang w:val="et-EE"/>
        </w:rPr>
      </w:pPr>
    </w:p>
    <w:p w14:paraId="73C5CEDC" w14:textId="1A7F4101" w:rsidR="00A63003" w:rsidRDefault="00A63003" w:rsidP="00A63003">
      <w:pPr>
        <w:jc w:val="both"/>
        <w:rPr>
          <w:lang w:val="et-EE"/>
        </w:rPr>
      </w:pPr>
      <w:r w:rsidRPr="008F4296">
        <w:rPr>
          <w:u w:val="single"/>
          <w:lang w:val="et-EE"/>
        </w:rPr>
        <w:t>Eelnõu § 1 p</w:t>
      </w:r>
      <w:r w:rsidR="00707A1C">
        <w:rPr>
          <w:u w:val="single"/>
          <w:lang w:val="et-EE"/>
        </w:rPr>
        <w:t>unkt</w:t>
      </w:r>
      <w:r w:rsidRPr="008F4296">
        <w:rPr>
          <w:u w:val="single"/>
          <w:lang w:val="et-EE"/>
        </w:rPr>
        <w:t xml:space="preserve"> 2</w:t>
      </w:r>
      <w:r w:rsidR="00B02EF0">
        <w:rPr>
          <w:u w:val="single"/>
          <w:lang w:val="et-EE"/>
        </w:rPr>
        <w:t>8</w:t>
      </w:r>
      <w:r w:rsidR="003D6E15">
        <w:rPr>
          <w:u w:val="single"/>
          <w:lang w:val="et-EE"/>
        </w:rPr>
        <w:t>.</w:t>
      </w:r>
      <w:r>
        <w:rPr>
          <w:lang w:val="et-EE"/>
        </w:rPr>
        <w:t xml:space="preserve"> Määruse § 13 lõikes 3 jäetakse abikaasa- või registreeritud elukaaslase tasu maksmise piirangute hulgast välja alaliselt tööle või teenust osutama asumine, kuna </w:t>
      </w:r>
      <w:r w:rsidRPr="002A6F62">
        <w:rPr>
          <w:lang w:val="et-EE"/>
        </w:rPr>
        <w:t>VäTSi 1.</w:t>
      </w:r>
      <w:r w:rsidR="00C57028">
        <w:rPr>
          <w:lang w:val="et-EE"/>
        </w:rPr>
        <w:t> </w:t>
      </w:r>
      <w:r w:rsidRPr="002A6F62">
        <w:rPr>
          <w:lang w:val="et-EE"/>
        </w:rPr>
        <w:t>jaanuaril 2025</w:t>
      </w:r>
      <w:r w:rsidR="004D1018">
        <w:rPr>
          <w:lang w:val="et-EE"/>
        </w:rPr>
        <w:t>. a</w:t>
      </w:r>
      <w:r w:rsidRPr="002A6F62">
        <w:rPr>
          <w:lang w:val="et-EE"/>
        </w:rPr>
        <w:t xml:space="preserve"> jõust</w:t>
      </w:r>
      <w:r w:rsidR="00C57028">
        <w:rPr>
          <w:lang w:val="et-EE"/>
        </w:rPr>
        <w:t>u</w:t>
      </w:r>
      <w:r w:rsidRPr="002A6F62">
        <w:rPr>
          <w:lang w:val="et-EE"/>
        </w:rPr>
        <w:t>va</w:t>
      </w:r>
      <w:r>
        <w:rPr>
          <w:lang w:val="et-EE"/>
        </w:rPr>
        <w:t xml:space="preserve"> muudatuse kohaselt kaob piirang abikaasa- ja registreeritud elukaaslase tasu maksmiseks kaasasoleva abikaasa või registreeritud elukaaslase töötamise korral.</w:t>
      </w:r>
    </w:p>
    <w:p w14:paraId="722C3235" w14:textId="248F061B" w:rsidR="00554A14" w:rsidRDefault="00554A14" w:rsidP="00A63003">
      <w:pPr>
        <w:jc w:val="both"/>
        <w:rPr>
          <w:lang w:val="et-EE"/>
        </w:rPr>
      </w:pPr>
    </w:p>
    <w:p w14:paraId="0C2DE0DD" w14:textId="5EBCE92D" w:rsidR="00554A14" w:rsidRDefault="00554A14" w:rsidP="00554A14">
      <w:pPr>
        <w:jc w:val="both"/>
        <w:rPr>
          <w:lang w:val="et-EE"/>
        </w:rPr>
      </w:pPr>
      <w:r w:rsidRPr="008F4296">
        <w:rPr>
          <w:u w:val="single"/>
          <w:lang w:val="et-EE"/>
        </w:rPr>
        <w:t>Eelnõu § 1 p</w:t>
      </w:r>
      <w:r w:rsidR="00707A1C">
        <w:rPr>
          <w:u w:val="single"/>
          <w:lang w:val="et-EE"/>
        </w:rPr>
        <w:t>unkt</w:t>
      </w:r>
      <w:r w:rsidRPr="008F4296">
        <w:rPr>
          <w:u w:val="single"/>
          <w:lang w:val="et-EE"/>
        </w:rPr>
        <w:t xml:space="preserve"> 2</w:t>
      </w:r>
      <w:r w:rsidR="00B02EF0">
        <w:rPr>
          <w:u w:val="single"/>
          <w:lang w:val="et-EE"/>
        </w:rPr>
        <w:t>9</w:t>
      </w:r>
      <w:r w:rsidR="003D6E15">
        <w:rPr>
          <w:u w:val="single"/>
          <w:lang w:val="et-EE"/>
        </w:rPr>
        <w:t>.</w:t>
      </w:r>
      <w:r>
        <w:rPr>
          <w:lang w:val="et-EE"/>
        </w:rPr>
        <w:t xml:space="preserve"> Määruse § 14 lõiked 1–3 tunnistatakse kehtetuks, kuna abikaasa- </w:t>
      </w:r>
      <w:r w:rsidR="00FD14CF">
        <w:rPr>
          <w:lang w:val="et-EE"/>
        </w:rPr>
        <w:t>ja</w:t>
      </w:r>
      <w:r>
        <w:rPr>
          <w:lang w:val="et-EE"/>
        </w:rPr>
        <w:t xml:space="preserve"> registreeritud elukaaslase tasu maksmise jätkamise erialused on </w:t>
      </w:r>
      <w:r w:rsidR="000869D0">
        <w:rPr>
          <w:lang w:val="et-EE"/>
        </w:rPr>
        <w:t xml:space="preserve">toodud </w:t>
      </w:r>
      <w:r>
        <w:rPr>
          <w:lang w:val="et-EE"/>
        </w:rPr>
        <w:t>VäTS</w:t>
      </w:r>
      <w:r w:rsidR="00D503B0">
        <w:rPr>
          <w:lang w:val="et-EE"/>
        </w:rPr>
        <w:t>i</w:t>
      </w:r>
      <w:r>
        <w:rPr>
          <w:lang w:val="et-EE"/>
        </w:rPr>
        <w:t xml:space="preserve"> §-s 68 </w:t>
      </w:r>
      <w:r w:rsidR="00D503B0">
        <w:rPr>
          <w:lang w:val="et-EE"/>
        </w:rPr>
        <w:t>ning</w:t>
      </w:r>
      <w:r>
        <w:rPr>
          <w:lang w:val="et-EE"/>
        </w:rPr>
        <w:t xml:space="preserve"> </w:t>
      </w:r>
      <w:r w:rsidR="00D503B0">
        <w:rPr>
          <w:lang w:val="et-EE"/>
        </w:rPr>
        <w:t xml:space="preserve">neid ei ole vaja </w:t>
      </w:r>
      <w:r>
        <w:rPr>
          <w:lang w:val="et-EE"/>
        </w:rPr>
        <w:t xml:space="preserve">määruse tasandil </w:t>
      </w:r>
      <w:r w:rsidR="00D503B0">
        <w:rPr>
          <w:lang w:val="et-EE"/>
        </w:rPr>
        <w:t>dubleerida</w:t>
      </w:r>
      <w:r>
        <w:rPr>
          <w:lang w:val="et-EE"/>
        </w:rPr>
        <w:t>.</w:t>
      </w:r>
    </w:p>
    <w:p w14:paraId="254CFC21" w14:textId="15713A75" w:rsidR="00554A14" w:rsidRDefault="00554A14" w:rsidP="00554A14">
      <w:pPr>
        <w:jc w:val="both"/>
        <w:rPr>
          <w:lang w:val="et-EE"/>
        </w:rPr>
      </w:pPr>
    </w:p>
    <w:p w14:paraId="33DC6462" w14:textId="1EB9CFA3" w:rsidR="00554A14" w:rsidRDefault="00554A14" w:rsidP="00554A14">
      <w:pPr>
        <w:jc w:val="both"/>
        <w:rPr>
          <w:bCs/>
          <w:lang w:val="et-EE"/>
        </w:rPr>
      </w:pPr>
      <w:r w:rsidRPr="008F4296">
        <w:rPr>
          <w:u w:val="single"/>
          <w:lang w:val="et-EE"/>
        </w:rPr>
        <w:t>Eelnõu § 1 p</w:t>
      </w:r>
      <w:r w:rsidR="00707A1C">
        <w:rPr>
          <w:u w:val="single"/>
          <w:lang w:val="et-EE"/>
        </w:rPr>
        <w:t>unkt</w:t>
      </w:r>
      <w:r w:rsidRPr="008F4296">
        <w:rPr>
          <w:u w:val="single"/>
          <w:lang w:val="et-EE"/>
        </w:rPr>
        <w:t xml:space="preserve"> </w:t>
      </w:r>
      <w:r w:rsidR="00B02EF0">
        <w:rPr>
          <w:u w:val="single"/>
          <w:lang w:val="et-EE"/>
        </w:rPr>
        <w:t>30</w:t>
      </w:r>
      <w:r w:rsidR="003D6E15">
        <w:rPr>
          <w:u w:val="single"/>
          <w:lang w:val="et-EE"/>
        </w:rPr>
        <w:t>.</w:t>
      </w:r>
      <w:r>
        <w:rPr>
          <w:lang w:val="et-EE"/>
        </w:rPr>
        <w:t xml:space="preserve"> Määruse § 14 lõikes 4 tehakse redaktsioonilisi parandusi. Samuti lisatakse viide teenistuja lähetajaministeeriumi algatusel enne lähetusaja lõppemist tagasi kutsumisele, kuna </w:t>
      </w:r>
      <w:r w:rsidRPr="002A6F62">
        <w:rPr>
          <w:lang w:val="et-EE"/>
        </w:rPr>
        <w:t>VäTSi 1. jaanuaril 2025</w:t>
      </w:r>
      <w:r w:rsidR="004D1018">
        <w:rPr>
          <w:lang w:val="et-EE"/>
        </w:rPr>
        <w:t>. a</w:t>
      </w:r>
      <w:r w:rsidRPr="002A6F62">
        <w:rPr>
          <w:lang w:val="et-EE"/>
        </w:rPr>
        <w:t xml:space="preserve"> jõust</w:t>
      </w:r>
      <w:r w:rsidR="000869D0">
        <w:rPr>
          <w:lang w:val="et-EE"/>
        </w:rPr>
        <w:t>u</w:t>
      </w:r>
      <w:r w:rsidRPr="002A6F62">
        <w:rPr>
          <w:lang w:val="et-EE"/>
        </w:rPr>
        <w:t>vate muudatuste</w:t>
      </w:r>
      <w:r>
        <w:rPr>
          <w:lang w:val="et-EE"/>
        </w:rPr>
        <w:t xml:space="preserve"> kohaselt jäetakse</w:t>
      </w:r>
      <w:r w:rsidRPr="002A6F62">
        <w:rPr>
          <w:lang w:val="et-EE"/>
        </w:rPr>
        <w:t xml:space="preserve"> e</w:t>
      </w:r>
      <w:r w:rsidRPr="002A6F62">
        <w:rPr>
          <w:bCs/>
          <w:lang w:val="et-EE"/>
        </w:rPr>
        <w:t>rialadiplomaatide ja koosseisuväliste haldusteenistujate välislähetustega seonduv lähetajaministeeriumi pädevusse</w:t>
      </w:r>
      <w:r>
        <w:rPr>
          <w:bCs/>
          <w:lang w:val="et-EE"/>
        </w:rPr>
        <w:t>.</w:t>
      </w:r>
    </w:p>
    <w:p w14:paraId="1557BC45" w14:textId="5351FF9E" w:rsidR="00E979A5" w:rsidRDefault="00E979A5" w:rsidP="00554A14">
      <w:pPr>
        <w:jc w:val="both"/>
        <w:rPr>
          <w:bCs/>
          <w:lang w:val="et-EE"/>
        </w:rPr>
      </w:pPr>
    </w:p>
    <w:p w14:paraId="57804E8D" w14:textId="681E4D52" w:rsidR="00E979A5" w:rsidRDefault="00E979A5" w:rsidP="00E979A5">
      <w:pPr>
        <w:jc w:val="both"/>
        <w:rPr>
          <w:lang w:val="et-EE"/>
        </w:rPr>
      </w:pPr>
      <w:r w:rsidRPr="008F4296">
        <w:rPr>
          <w:bCs/>
          <w:u w:val="single"/>
          <w:lang w:val="et-EE"/>
        </w:rPr>
        <w:lastRenderedPageBreak/>
        <w:t>Eelnõu § 1 p</w:t>
      </w:r>
      <w:r w:rsidR="00707A1C">
        <w:rPr>
          <w:bCs/>
          <w:u w:val="single"/>
          <w:lang w:val="et-EE"/>
        </w:rPr>
        <w:t>unkt</w:t>
      </w:r>
      <w:r w:rsidRPr="008F4296">
        <w:rPr>
          <w:bCs/>
          <w:u w:val="single"/>
          <w:lang w:val="et-EE"/>
        </w:rPr>
        <w:t xml:space="preserve"> </w:t>
      </w:r>
      <w:r w:rsidR="00B02EF0">
        <w:rPr>
          <w:bCs/>
          <w:u w:val="single"/>
          <w:lang w:val="et-EE"/>
        </w:rPr>
        <w:t>31</w:t>
      </w:r>
      <w:r w:rsidR="003D6E15">
        <w:rPr>
          <w:bCs/>
          <w:u w:val="single"/>
          <w:lang w:val="et-EE"/>
        </w:rPr>
        <w:t>.</w:t>
      </w:r>
      <w:r>
        <w:rPr>
          <w:bCs/>
          <w:lang w:val="et-EE"/>
        </w:rPr>
        <w:t xml:space="preserve"> Määruse § 14 lõiked 5–7 tunnistatakse kehtetuks</w:t>
      </w:r>
      <w:r w:rsidR="000869D0">
        <w:rPr>
          <w:bCs/>
          <w:lang w:val="et-EE"/>
        </w:rPr>
        <w:t>,</w:t>
      </w:r>
      <w:r>
        <w:rPr>
          <w:bCs/>
          <w:lang w:val="et-EE"/>
        </w:rPr>
        <w:t xml:space="preserve"> </w:t>
      </w:r>
      <w:r>
        <w:rPr>
          <w:lang w:val="et-EE"/>
        </w:rPr>
        <w:t xml:space="preserve">kuna abikaasa- </w:t>
      </w:r>
      <w:r w:rsidR="00FD14CF">
        <w:rPr>
          <w:lang w:val="et-EE"/>
        </w:rPr>
        <w:t>ja</w:t>
      </w:r>
      <w:r>
        <w:rPr>
          <w:lang w:val="et-EE"/>
        </w:rPr>
        <w:t xml:space="preserve"> registreeritud elukaaslase tasu maksmise jätkamise erialused on toodud VäTS</w:t>
      </w:r>
      <w:r w:rsidR="000869D0">
        <w:rPr>
          <w:lang w:val="et-EE"/>
        </w:rPr>
        <w:t>i</w:t>
      </w:r>
      <w:r>
        <w:rPr>
          <w:lang w:val="et-EE"/>
        </w:rPr>
        <w:t xml:space="preserve"> §-s 68 </w:t>
      </w:r>
      <w:r w:rsidR="000869D0">
        <w:rPr>
          <w:lang w:val="et-EE"/>
        </w:rPr>
        <w:t>ning neid ei ole vaja määruse tasandil dubleerida</w:t>
      </w:r>
      <w:r>
        <w:rPr>
          <w:lang w:val="et-EE"/>
        </w:rPr>
        <w:t>.</w:t>
      </w:r>
    </w:p>
    <w:p w14:paraId="0BC820A6" w14:textId="705264C4" w:rsidR="00E979A5" w:rsidRDefault="00E979A5" w:rsidP="00554A14">
      <w:pPr>
        <w:jc w:val="both"/>
        <w:rPr>
          <w:bCs/>
          <w:lang w:val="et-EE"/>
        </w:rPr>
      </w:pPr>
    </w:p>
    <w:p w14:paraId="289410B7" w14:textId="33A72034" w:rsidR="00E979A5" w:rsidRDefault="00E979A5" w:rsidP="00554A14">
      <w:pPr>
        <w:jc w:val="both"/>
        <w:rPr>
          <w:lang w:val="et-EE"/>
        </w:rPr>
      </w:pPr>
      <w:r w:rsidRPr="008F4296">
        <w:rPr>
          <w:u w:val="single"/>
          <w:lang w:val="et-EE"/>
        </w:rPr>
        <w:t>Eelnõu § 1 p</w:t>
      </w:r>
      <w:r w:rsidR="00707A1C">
        <w:rPr>
          <w:u w:val="single"/>
          <w:lang w:val="et-EE"/>
        </w:rPr>
        <w:t>unkt</w:t>
      </w:r>
      <w:r w:rsidRPr="008F4296">
        <w:rPr>
          <w:u w:val="single"/>
          <w:lang w:val="et-EE"/>
        </w:rPr>
        <w:t xml:space="preserve"> </w:t>
      </w:r>
      <w:r w:rsidR="00B02EF0">
        <w:rPr>
          <w:u w:val="single"/>
          <w:lang w:val="et-EE"/>
        </w:rPr>
        <w:t>32</w:t>
      </w:r>
      <w:r w:rsidR="003D6E15">
        <w:rPr>
          <w:u w:val="single"/>
          <w:lang w:val="et-EE"/>
        </w:rPr>
        <w:t>.</w:t>
      </w:r>
      <w:r>
        <w:rPr>
          <w:lang w:val="et-EE"/>
        </w:rPr>
        <w:t xml:space="preserve"> Määruse § 15 lõiget 3 muudetakse praktikas </w:t>
      </w:r>
      <w:r w:rsidR="000869D0">
        <w:rPr>
          <w:lang w:val="et-EE"/>
        </w:rPr>
        <w:t xml:space="preserve">tekkinud </w:t>
      </w:r>
      <w:r>
        <w:rPr>
          <w:lang w:val="et-EE"/>
        </w:rPr>
        <w:t>vajaduse</w:t>
      </w:r>
      <w:r w:rsidR="000869D0">
        <w:rPr>
          <w:lang w:val="et-EE"/>
        </w:rPr>
        <w:t xml:space="preserve"> tõttu</w:t>
      </w:r>
      <w:r>
        <w:rPr>
          <w:lang w:val="et-EE"/>
        </w:rPr>
        <w:t xml:space="preserve">. Piirangud abikaasa- </w:t>
      </w:r>
      <w:r w:rsidR="00FD14CF">
        <w:rPr>
          <w:lang w:val="et-EE"/>
        </w:rPr>
        <w:t>ja</w:t>
      </w:r>
      <w:r>
        <w:rPr>
          <w:lang w:val="et-EE"/>
        </w:rPr>
        <w:t xml:space="preserve"> registreeritud elukaaslase tasu maksmisel</w:t>
      </w:r>
      <w:r w:rsidR="00B06A10">
        <w:rPr>
          <w:lang w:val="et-EE"/>
        </w:rPr>
        <w:t xml:space="preserve">e üksnes </w:t>
      </w:r>
      <w:r>
        <w:rPr>
          <w:lang w:val="et-EE"/>
        </w:rPr>
        <w:t xml:space="preserve">Eesti krediidiasutuse või välisriigi krediidiasutuse Eesti </w:t>
      </w:r>
      <w:r w:rsidR="00B06A10">
        <w:rPr>
          <w:lang w:val="et-EE"/>
        </w:rPr>
        <w:t xml:space="preserve">filiaalis avatud kontole </w:t>
      </w:r>
      <w:r>
        <w:rPr>
          <w:lang w:val="et-EE"/>
        </w:rPr>
        <w:t>ei ole</w:t>
      </w:r>
      <w:r w:rsidR="00B06A10">
        <w:rPr>
          <w:lang w:val="et-EE"/>
        </w:rPr>
        <w:t xml:space="preserve"> tänapäeval</w:t>
      </w:r>
      <w:r>
        <w:rPr>
          <w:lang w:val="et-EE"/>
        </w:rPr>
        <w:t xml:space="preserve"> põhjendatud ega vajalik</w:t>
      </w:r>
      <w:r w:rsidR="00B06A10">
        <w:rPr>
          <w:lang w:val="et-EE"/>
        </w:rPr>
        <w:t>ud</w:t>
      </w:r>
      <w:r>
        <w:rPr>
          <w:lang w:val="et-EE"/>
        </w:rPr>
        <w:t>.</w:t>
      </w:r>
      <w:r w:rsidR="00B06A10">
        <w:rPr>
          <w:lang w:val="et-EE"/>
        </w:rPr>
        <w:t xml:space="preserve"> Ühtlasi täpsustatakse selguse huvides </w:t>
      </w:r>
      <w:r w:rsidR="000869D0">
        <w:rPr>
          <w:lang w:val="et-EE"/>
        </w:rPr>
        <w:t xml:space="preserve">korda, mida kohaldatakse </w:t>
      </w:r>
      <w:r w:rsidR="00B06A10">
        <w:rPr>
          <w:lang w:val="et-EE"/>
        </w:rPr>
        <w:t xml:space="preserve">abikaasa- </w:t>
      </w:r>
      <w:r w:rsidR="00FD14CF">
        <w:rPr>
          <w:lang w:val="et-EE"/>
        </w:rPr>
        <w:t>ja</w:t>
      </w:r>
      <w:r w:rsidR="00B06A10">
        <w:rPr>
          <w:lang w:val="et-EE"/>
        </w:rPr>
        <w:t xml:space="preserve"> registreeritud elukaaslase tasu asukohariigi valuutas väljamaksmisele.</w:t>
      </w:r>
    </w:p>
    <w:p w14:paraId="4A69D68E" w14:textId="5958D59C" w:rsidR="00B06A10" w:rsidRDefault="00B06A10" w:rsidP="00554A14">
      <w:pPr>
        <w:jc w:val="both"/>
        <w:rPr>
          <w:lang w:val="et-EE"/>
        </w:rPr>
      </w:pPr>
    </w:p>
    <w:p w14:paraId="40079B36" w14:textId="50578872" w:rsidR="00B06A10" w:rsidRDefault="00B06A10" w:rsidP="00554A14">
      <w:pPr>
        <w:jc w:val="both"/>
        <w:rPr>
          <w:lang w:val="et-EE"/>
        </w:rPr>
      </w:pPr>
      <w:r w:rsidRPr="008F4296">
        <w:rPr>
          <w:u w:val="single"/>
          <w:lang w:val="et-EE"/>
        </w:rPr>
        <w:t>Eelnõu § 1 p</w:t>
      </w:r>
      <w:r w:rsidR="00707A1C">
        <w:rPr>
          <w:u w:val="single"/>
          <w:lang w:val="et-EE"/>
        </w:rPr>
        <w:t>unkt</w:t>
      </w:r>
      <w:r w:rsidRPr="008F4296">
        <w:rPr>
          <w:u w:val="single"/>
          <w:lang w:val="et-EE"/>
        </w:rPr>
        <w:t xml:space="preserve"> </w:t>
      </w:r>
      <w:r w:rsidR="00B02EF0">
        <w:rPr>
          <w:u w:val="single"/>
          <w:lang w:val="et-EE"/>
        </w:rPr>
        <w:t>33</w:t>
      </w:r>
      <w:r w:rsidR="003D6E15">
        <w:rPr>
          <w:u w:val="single"/>
          <w:lang w:val="et-EE"/>
        </w:rPr>
        <w:t>.</w:t>
      </w:r>
      <w:r>
        <w:rPr>
          <w:lang w:val="et-EE"/>
        </w:rPr>
        <w:t xml:space="preserve"> Määruse § 15 lõige 5 tunnistatakse kehtetuks, kuna abikaasa- </w:t>
      </w:r>
      <w:r w:rsidR="00FD14CF">
        <w:rPr>
          <w:lang w:val="et-EE"/>
        </w:rPr>
        <w:t>ja</w:t>
      </w:r>
      <w:r>
        <w:rPr>
          <w:lang w:val="et-EE"/>
        </w:rPr>
        <w:t xml:space="preserve"> registreeritud elukaaslase tasu väljamaksete kinnitamist ministeeriumite asjakohaste juhendite kohaselt ei ole vaja Vabariigi Valitsuse määruse tasandil reguleerida.</w:t>
      </w:r>
    </w:p>
    <w:p w14:paraId="0A10BEDB" w14:textId="3F769B4B" w:rsidR="00B06A10" w:rsidRDefault="00B06A10" w:rsidP="00554A14">
      <w:pPr>
        <w:jc w:val="both"/>
        <w:rPr>
          <w:lang w:val="et-EE"/>
        </w:rPr>
      </w:pPr>
    </w:p>
    <w:p w14:paraId="44306DE1" w14:textId="073CE026" w:rsidR="00B06A10" w:rsidRDefault="00B06A10" w:rsidP="00554A14">
      <w:pPr>
        <w:jc w:val="both"/>
        <w:rPr>
          <w:lang w:val="et-EE"/>
        </w:rPr>
      </w:pPr>
      <w:r w:rsidRPr="008F4296">
        <w:rPr>
          <w:u w:val="single"/>
          <w:lang w:val="et-EE"/>
        </w:rPr>
        <w:t>Eelnõu § 1 p</w:t>
      </w:r>
      <w:r w:rsidR="00707A1C">
        <w:rPr>
          <w:u w:val="single"/>
          <w:lang w:val="et-EE"/>
        </w:rPr>
        <w:t>unkt</w:t>
      </w:r>
      <w:r w:rsidRPr="008F4296">
        <w:rPr>
          <w:u w:val="single"/>
          <w:lang w:val="et-EE"/>
        </w:rPr>
        <w:t xml:space="preserve"> 3</w:t>
      </w:r>
      <w:r w:rsidR="00B02EF0">
        <w:rPr>
          <w:u w:val="single"/>
          <w:lang w:val="et-EE"/>
        </w:rPr>
        <w:t>4</w:t>
      </w:r>
      <w:r w:rsidR="003D6E15">
        <w:rPr>
          <w:u w:val="single"/>
          <w:lang w:val="et-EE"/>
        </w:rPr>
        <w:t>.</w:t>
      </w:r>
      <w:r>
        <w:rPr>
          <w:lang w:val="et-EE"/>
        </w:rPr>
        <w:t xml:space="preserve"> Määruse § 16 </w:t>
      </w:r>
      <w:r w:rsidR="00D03DD8">
        <w:rPr>
          <w:lang w:val="et-EE"/>
        </w:rPr>
        <w:t>lõi</w:t>
      </w:r>
      <w:r w:rsidR="00825204">
        <w:rPr>
          <w:lang w:val="et-EE"/>
        </w:rPr>
        <w:t>keid</w:t>
      </w:r>
      <w:r w:rsidR="00D03DD8">
        <w:rPr>
          <w:lang w:val="et-EE"/>
        </w:rPr>
        <w:t xml:space="preserve"> 3–6</w:t>
      </w:r>
      <w:r w:rsidR="00825204">
        <w:rPr>
          <w:lang w:val="et-EE"/>
        </w:rPr>
        <w:t xml:space="preserve"> </w:t>
      </w:r>
      <w:r w:rsidR="00D03DD8">
        <w:rPr>
          <w:lang w:val="et-EE"/>
        </w:rPr>
        <w:t xml:space="preserve">muudetakse </w:t>
      </w:r>
      <w:r w:rsidR="00825204">
        <w:rPr>
          <w:lang w:val="et-EE"/>
        </w:rPr>
        <w:t xml:space="preserve">õigusselguse eesmärgil. Määruse § 2 lõike 6 kohaselt teeb </w:t>
      </w:r>
      <w:r w:rsidR="00825204" w:rsidRPr="008E6807">
        <w:rPr>
          <w:lang w:val="et-EE"/>
        </w:rPr>
        <w:t>määruses käsitletud kulude katmise või hüvitamise</w:t>
      </w:r>
      <w:r w:rsidR="00825204">
        <w:rPr>
          <w:lang w:val="et-EE"/>
        </w:rPr>
        <w:t xml:space="preserve">ga seotud </w:t>
      </w:r>
      <w:r w:rsidR="00825204" w:rsidRPr="008E6807">
        <w:rPr>
          <w:lang w:val="et-EE"/>
        </w:rPr>
        <w:t xml:space="preserve">otsuse Välisministeeriumi </w:t>
      </w:r>
      <w:r w:rsidR="00825204">
        <w:rPr>
          <w:lang w:val="et-EE"/>
        </w:rPr>
        <w:t xml:space="preserve">kantsler </w:t>
      </w:r>
      <w:r w:rsidR="00825204" w:rsidRPr="008E6807">
        <w:rPr>
          <w:lang w:val="et-EE"/>
        </w:rPr>
        <w:t>v</w:t>
      </w:r>
      <w:r w:rsidR="00825204">
        <w:rPr>
          <w:lang w:val="et-EE"/>
        </w:rPr>
        <w:t>õi lähetajaministeeriumi kantsler</w:t>
      </w:r>
      <w:r w:rsidR="00825204" w:rsidRPr="008E6807">
        <w:rPr>
          <w:lang w:val="et-EE"/>
        </w:rPr>
        <w:t xml:space="preserve"> või </w:t>
      </w:r>
      <w:r w:rsidR="00825204">
        <w:rPr>
          <w:lang w:val="et-EE"/>
        </w:rPr>
        <w:t>kummagi</w:t>
      </w:r>
      <w:r w:rsidR="00825204" w:rsidRPr="008E6807">
        <w:rPr>
          <w:lang w:val="et-EE"/>
        </w:rPr>
        <w:t xml:space="preserve"> volitatud isik</w:t>
      </w:r>
      <w:r w:rsidR="000869D0">
        <w:rPr>
          <w:lang w:val="et-EE"/>
        </w:rPr>
        <w:t>.</w:t>
      </w:r>
      <w:r w:rsidR="00825204">
        <w:rPr>
          <w:lang w:val="et-EE"/>
        </w:rPr>
        <w:t xml:space="preserve"> </w:t>
      </w:r>
      <w:r w:rsidR="000869D0">
        <w:rPr>
          <w:lang w:val="et-EE"/>
        </w:rPr>
        <w:t>S</w:t>
      </w:r>
      <w:r w:rsidR="00825204">
        <w:rPr>
          <w:lang w:val="et-EE"/>
        </w:rPr>
        <w:t>eega ei ole sätetes vaja otsustajat eraldi välja tuua. Lõikes 5 tõstetakse maksimaalset summat</w:t>
      </w:r>
      <w:r w:rsidR="006A492B">
        <w:rPr>
          <w:lang w:val="et-EE"/>
        </w:rPr>
        <w:t xml:space="preserve"> (31</w:t>
      </w:r>
      <w:r w:rsidR="000869D0">
        <w:rPr>
          <w:lang w:val="et-EE"/>
        </w:rPr>
        <w:t> </w:t>
      </w:r>
      <w:r w:rsidR="006A492B">
        <w:rPr>
          <w:lang w:val="et-EE"/>
        </w:rPr>
        <w:t>960</w:t>
      </w:r>
      <w:r w:rsidR="000869D0">
        <w:rPr>
          <w:lang w:val="et-EE"/>
        </w:rPr>
        <w:noBreakHyphen/>
      </w:r>
      <w:r w:rsidR="006A492B">
        <w:rPr>
          <w:lang w:val="et-EE"/>
        </w:rPr>
        <w:t>lt 35 000-le eurole)</w:t>
      </w:r>
      <w:r w:rsidR="00825204">
        <w:rPr>
          <w:lang w:val="et-EE"/>
        </w:rPr>
        <w:t xml:space="preserve">, mille väärtuses Välisministeerium või lähetajaministeerium </w:t>
      </w:r>
      <w:r w:rsidR="006A492B">
        <w:rPr>
          <w:lang w:val="et-EE"/>
        </w:rPr>
        <w:t xml:space="preserve">teenistuja isiklikku vara kolimisel kindlustab. Tegemist on maksimumsummaga, mille puhul </w:t>
      </w:r>
      <w:r w:rsidR="000869D0">
        <w:rPr>
          <w:lang w:val="et-EE"/>
        </w:rPr>
        <w:t xml:space="preserve">jääb </w:t>
      </w:r>
      <w:r w:rsidR="006A492B">
        <w:rPr>
          <w:lang w:val="et-EE"/>
        </w:rPr>
        <w:t xml:space="preserve">kindlustusmakse võrreldes kehtivaga </w:t>
      </w:r>
      <w:r w:rsidR="000869D0">
        <w:rPr>
          <w:lang w:val="et-EE"/>
        </w:rPr>
        <w:t>samaks</w:t>
      </w:r>
      <w:r w:rsidR="009863AE">
        <w:rPr>
          <w:lang w:val="et-EE"/>
        </w:rPr>
        <w:t>,</w:t>
      </w:r>
      <w:r w:rsidR="000869D0">
        <w:rPr>
          <w:lang w:val="et-EE"/>
        </w:rPr>
        <w:t xml:space="preserve"> </w:t>
      </w:r>
      <w:r w:rsidR="006A492B">
        <w:rPr>
          <w:lang w:val="et-EE"/>
        </w:rPr>
        <w:t xml:space="preserve">ja seega </w:t>
      </w:r>
      <w:r w:rsidR="009863AE">
        <w:rPr>
          <w:lang w:val="et-EE"/>
        </w:rPr>
        <w:t xml:space="preserve">ei too </w:t>
      </w:r>
      <w:r w:rsidR="006A492B">
        <w:rPr>
          <w:lang w:val="et-EE"/>
        </w:rPr>
        <w:t>summa muutus kaasa</w:t>
      </w:r>
      <w:r w:rsidR="009863AE" w:rsidRPr="009863AE">
        <w:rPr>
          <w:lang w:val="et-EE"/>
        </w:rPr>
        <w:t xml:space="preserve"> </w:t>
      </w:r>
      <w:r w:rsidR="009863AE">
        <w:rPr>
          <w:lang w:val="et-EE"/>
        </w:rPr>
        <w:t>lisakulu</w:t>
      </w:r>
      <w:r w:rsidR="006A492B">
        <w:rPr>
          <w:lang w:val="et-EE"/>
        </w:rPr>
        <w:t>, kuid pakub teenistujatele rohkem kaitset.</w:t>
      </w:r>
    </w:p>
    <w:p w14:paraId="5B84F0E6" w14:textId="592E8433" w:rsidR="006A492B" w:rsidRDefault="006A492B" w:rsidP="00554A14">
      <w:pPr>
        <w:jc w:val="both"/>
        <w:rPr>
          <w:lang w:val="et-EE"/>
        </w:rPr>
      </w:pPr>
    </w:p>
    <w:p w14:paraId="61240B39" w14:textId="456FD889" w:rsidR="001E7984" w:rsidRDefault="006A492B" w:rsidP="00554A14">
      <w:pPr>
        <w:jc w:val="both"/>
        <w:rPr>
          <w:noProof/>
          <w:lang w:val="et-EE"/>
        </w:rPr>
      </w:pPr>
      <w:r w:rsidRPr="008F4296">
        <w:rPr>
          <w:u w:val="single"/>
          <w:lang w:val="et-EE"/>
        </w:rPr>
        <w:t>Eelnõu § 1 p</w:t>
      </w:r>
      <w:r w:rsidR="00707A1C">
        <w:rPr>
          <w:u w:val="single"/>
          <w:lang w:val="et-EE"/>
        </w:rPr>
        <w:t>unkt</w:t>
      </w:r>
      <w:r w:rsidRPr="008F4296">
        <w:rPr>
          <w:u w:val="single"/>
          <w:lang w:val="et-EE"/>
        </w:rPr>
        <w:t xml:space="preserve"> 3</w:t>
      </w:r>
      <w:r w:rsidR="00B02EF0">
        <w:rPr>
          <w:u w:val="single"/>
          <w:lang w:val="et-EE"/>
        </w:rPr>
        <w:t>5</w:t>
      </w:r>
      <w:r w:rsidR="003D6E15">
        <w:rPr>
          <w:u w:val="single"/>
          <w:lang w:val="et-EE"/>
        </w:rPr>
        <w:t>.</w:t>
      </w:r>
      <w:r>
        <w:rPr>
          <w:lang w:val="et-EE"/>
        </w:rPr>
        <w:t xml:space="preserve"> Määruse § 16 lisatakse uus lõige 7, mis annab aluse hüvitada </w:t>
      </w:r>
      <w:r w:rsidRPr="00DF7291">
        <w:rPr>
          <w:noProof/>
          <w:lang w:val="et-EE"/>
        </w:rPr>
        <w:t>endise abikaasa või registreeritud elukaaslase isikliku vara veo kulud tema elukohariiki</w:t>
      </w:r>
      <w:r>
        <w:rPr>
          <w:noProof/>
          <w:lang w:val="et-EE"/>
        </w:rPr>
        <w:t xml:space="preserve">, kui </w:t>
      </w:r>
      <w:r w:rsidRPr="00DF7291">
        <w:rPr>
          <w:noProof/>
          <w:lang w:val="et-EE"/>
        </w:rPr>
        <w:t>teenistuja ja kaasasoleva abikaasa või registreeritud elukaaslase abielu lahutatakse või kooseluleping lõpetatakse välislähetuse jooksul</w:t>
      </w:r>
      <w:r>
        <w:rPr>
          <w:noProof/>
          <w:lang w:val="et-EE"/>
        </w:rPr>
        <w:t>.</w:t>
      </w:r>
    </w:p>
    <w:p w14:paraId="53173F11" w14:textId="3DDB450B" w:rsidR="006A492B" w:rsidRPr="00BD1584" w:rsidRDefault="006A492B" w:rsidP="00BD1584">
      <w:pPr>
        <w:jc w:val="both"/>
        <w:rPr>
          <w:lang w:val="et-EE"/>
        </w:rPr>
      </w:pPr>
    </w:p>
    <w:p w14:paraId="3ECF839E" w14:textId="5B6DF707" w:rsidR="001E7984" w:rsidRDefault="006A492B" w:rsidP="00554A14">
      <w:pPr>
        <w:jc w:val="both"/>
        <w:rPr>
          <w:lang w:val="et-EE"/>
        </w:rPr>
      </w:pPr>
      <w:r w:rsidRPr="008F4296">
        <w:rPr>
          <w:u w:val="single"/>
          <w:lang w:val="et-EE"/>
        </w:rPr>
        <w:t>Eelnõu § 1 p</w:t>
      </w:r>
      <w:r w:rsidR="00707A1C">
        <w:rPr>
          <w:u w:val="single"/>
          <w:lang w:val="et-EE"/>
        </w:rPr>
        <w:t>unktid</w:t>
      </w:r>
      <w:r w:rsidRPr="008F4296">
        <w:rPr>
          <w:u w:val="single"/>
          <w:lang w:val="et-EE"/>
        </w:rPr>
        <w:t xml:space="preserve"> 3</w:t>
      </w:r>
      <w:r w:rsidR="00B02EF0">
        <w:rPr>
          <w:u w:val="single"/>
          <w:lang w:val="et-EE"/>
        </w:rPr>
        <w:t>6</w:t>
      </w:r>
      <w:r w:rsidRPr="008F4296">
        <w:rPr>
          <w:u w:val="single"/>
          <w:lang w:val="et-EE"/>
        </w:rPr>
        <w:t xml:space="preserve"> ja 3</w:t>
      </w:r>
      <w:r w:rsidR="00B02EF0">
        <w:rPr>
          <w:u w:val="single"/>
          <w:lang w:val="et-EE"/>
        </w:rPr>
        <w:t>7</w:t>
      </w:r>
      <w:r w:rsidR="003D6E15">
        <w:rPr>
          <w:u w:val="single"/>
          <w:lang w:val="et-EE"/>
        </w:rPr>
        <w:t>.</w:t>
      </w:r>
      <w:r w:rsidRPr="00BD1584">
        <w:rPr>
          <w:lang w:val="et-EE"/>
        </w:rPr>
        <w:t xml:space="preserve"> Määruse § 17 lõiget 1 </w:t>
      </w:r>
      <w:r w:rsidR="00222556" w:rsidRPr="00BD1584">
        <w:rPr>
          <w:lang w:val="et-EE"/>
        </w:rPr>
        <w:t xml:space="preserve">täpsustatakse õigusselguse huvides. Lõikes 1 </w:t>
      </w:r>
      <w:r w:rsidR="00B12DEB">
        <w:rPr>
          <w:lang w:val="et-EE"/>
        </w:rPr>
        <w:t>on toodud</w:t>
      </w:r>
      <w:r w:rsidR="00222556" w:rsidRPr="00BD1584">
        <w:rPr>
          <w:lang w:val="et-EE"/>
        </w:rPr>
        <w:t xml:space="preserve"> asukohariigis asuva residentsi või eluruumi üürimise, sisustamise ja kasutamisega kaasnevate hüvitatavate kulude loetelu.</w:t>
      </w:r>
      <w:r w:rsidR="00A00095">
        <w:rPr>
          <w:lang w:val="et-EE"/>
        </w:rPr>
        <w:t xml:space="preserve"> Võrreldes kehtiva määrusega täiendatakse punkti 3</w:t>
      </w:r>
      <w:r w:rsidR="00D66D76">
        <w:rPr>
          <w:lang w:val="et-EE"/>
        </w:rPr>
        <w:t>,</w:t>
      </w:r>
      <w:r w:rsidR="00A00095">
        <w:rPr>
          <w:lang w:val="et-EE"/>
        </w:rPr>
        <w:t xml:space="preserve"> lisades </w:t>
      </w:r>
      <w:r w:rsidR="00D66D76">
        <w:rPr>
          <w:lang w:val="et-EE"/>
        </w:rPr>
        <w:t xml:space="preserve">nende </w:t>
      </w:r>
      <w:r w:rsidR="00A00095">
        <w:rPr>
          <w:lang w:val="et-EE"/>
        </w:rPr>
        <w:t>kodumasinate hulka, mille paigaldamise ja sead</w:t>
      </w:r>
      <w:r w:rsidR="007C7B25">
        <w:rPr>
          <w:lang w:val="et-EE"/>
        </w:rPr>
        <w:t>ist</w:t>
      </w:r>
      <w:r w:rsidR="00A00095">
        <w:rPr>
          <w:lang w:val="et-EE"/>
        </w:rPr>
        <w:t>amise kulud hüvitatakse, ka pesukuivati.</w:t>
      </w:r>
      <w:r w:rsidR="00222556" w:rsidRPr="00BD1584">
        <w:rPr>
          <w:lang w:val="et-EE"/>
        </w:rPr>
        <w:t xml:space="preserve"> Paragrahvi täiendatakse lõigetega 1</w:t>
      </w:r>
      <w:r w:rsidR="00222556" w:rsidRPr="00BD1584">
        <w:rPr>
          <w:vertAlign w:val="superscript"/>
          <w:lang w:val="et-EE"/>
        </w:rPr>
        <w:t>1</w:t>
      </w:r>
      <w:r w:rsidR="00222556" w:rsidRPr="00BD1584">
        <w:rPr>
          <w:lang w:val="et-EE"/>
        </w:rPr>
        <w:t>–1</w:t>
      </w:r>
      <w:r w:rsidR="00222556" w:rsidRPr="00BD1584">
        <w:rPr>
          <w:vertAlign w:val="superscript"/>
          <w:lang w:val="et-EE"/>
        </w:rPr>
        <w:t>3</w:t>
      </w:r>
      <w:r w:rsidR="00222556" w:rsidRPr="00BD1584">
        <w:rPr>
          <w:lang w:val="et-EE"/>
        </w:rPr>
        <w:t>. Lõikes 1</w:t>
      </w:r>
      <w:r w:rsidR="00222556" w:rsidRPr="00BD1584">
        <w:rPr>
          <w:vertAlign w:val="superscript"/>
          <w:lang w:val="et-EE"/>
        </w:rPr>
        <w:t>1</w:t>
      </w:r>
      <w:r w:rsidR="00222556" w:rsidRPr="00BD1584">
        <w:rPr>
          <w:lang w:val="et-EE"/>
        </w:rPr>
        <w:t xml:space="preserve"> kehtestatakse täpsemalt välisesinduse juhi residentsi elektrikulu hüvitamisega seonduv ja lõikes 1</w:t>
      </w:r>
      <w:r w:rsidR="00222556" w:rsidRPr="00BD1584">
        <w:rPr>
          <w:vertAlign w:val="superscript"/>
          <w:lang w:val="et-EE"/>
        </w:rPr>
        <w:t>2</w:t>
      </w:r>
      <w:r w:rsidR="00222556" w:rsidRPr="00BD1584">
        <w:rPr>
          <w:lang w:val="et-EE"/>
        </w:rPr>
        <w:t xml:space="preserve"> teenistuja eluruumi elektrikulu hüvitamisega seonduv. Lõige 1</w:t>
      </w:r>
      <w:r w:rsidR="00222556" w:rsidRPr="00BD1584">
        <w:rPr>
          <w:vertAlign w:val="superscript"/>
          <w:lang w:val="et-EE"/>
        </w:rPr>
        <w:t>3</w:t>
      </w:r>
      <w:r w:rsidR="00222556" w:rsidRPr="00BD1584">
        <w:rPr>
          <w:lang w:val="et-EE"/>
        </w:rPr>
        <w:t xml:space="preserve"> annab võimaluse </w:t>
      </w:r>
      <w:r w:rsidR="00D66D76" w:rsidRPr="00BD1584">
        <w:rPr>
          <w:lang w:val="et-EE"/>
        </w:rPr>
        <w:t xml:space="preserve">teha </w:t>
      </w:r>
      <w:r w:rsidR="00222556" w:rsidRPr="00BD1584">
        <w:rPr>
          <w:lang w:val="et-EE"/>
        </w:rPr>
        <w:t>lõigete 1</w:t>
      </w:r>
      <w:r w:rsidR="00222556" w:rsidRPr="00BD1584">
        <w:rPr>
          <w:vertAlign w:val="superscript"/>
          <w:lang w:val="et-EE"/>
        </w:rPr>
        <w:t>1</w:t>
      </w:r>
      <w:r w:rsidR="00222556" w:rsidRPr="00BD1584">
        <w:rPr>
          <w:lang w:val="et-EE"/>
        </w:rPr>
        <w:t xml:space="preserve"> ja 1</w:t>
      </w:r>
      <w:r w:rsidR="00222556" w:rsidRPr="00BD1584">
        <w:rPr>
          <w:vertAlign w:val="superscript"/>
          <w:lang w:val="et-EE"/>
        </w:rPr>
        <w:t>2</w:t>
      </w:r>
      <w:r w:rsidR="00222556" w:rsidRPr="00BD1584">
        <w:rPr>
          <w:lang w:val="et-EE"/>
        </w:rPr>
        <w:t xml:space="preserve"> rakendamisel erandeid Välisministeeriumi kantsleri või lähetajaministeeriumi kantsleri või kummagi volitatud isiku otsusega. </w:t>
      </w:r>
      <w:r w:rsidR="00CE61DD">
        <w:rPr>
          <w:lang w:val="et-EE"/>
        </w:rPr>
        <w:t>Majutus</w:t>
      </w:r>
      <w:r w:rsidR="00222556" w:rsidRPr="00BD1584">
        <w:rPr>
          <w:lang w:val="et-EE"/>
        </w:rPr>
        <w:t>kulu hüvitamist täpsustavad sätted on kehtivas õiguses toodud kolmes õigusaktis</w:t>
      </w:r>
      <w:r w:rsidR="006D282F">
        <w:rPr>
          <w:lang w:val="et-EE"/>
        </w:rPr>
        <w:t>:</w:t>
      </w:r>
      <w:r w:rsidR="00222556" w:rsidRPr="00BD1584">
        <w:rPr>
          <w:lang w:val="et-EE"/>
        </w:rPr>
        <w:t xml:space="preserve"> </w:t>
      </w:r>
      <w:r w:rsidR="006D282F">
        <w:rPr>
          <w:lang w:val="et-EE"/>
        </w:rPr>
        <w:t>peale</w:t>
      </w:r>
      <w:r w:rsidR="006D282F" w:rsidRPr="00BD1584">
        <w:rPr>
          <w:lang w:val="et-EE"/>
        </w:rPr>
        <w:t xml:space="preserve"> </w:t>
      </w:r>
      <w:r w:rsidR="00222556" w:rsidRPr="00BD1584">
        <w:rPr>
          <w:lang w:val="et-EE"/>
        </w:rPr>
        <w:t xml:space="preserve">kehtiva määruse § 17 lõike 1 </w:t>
      </w:r>
      <w:r w:rsidR="00BD1584" w:rsidRPr="00BD1584">
        <w:rPr>
          <w:lang w:val="et-EE"/>
        </w:rPr>
        <w:t>ka välisministri 27.11.2006</w:t>
      </w:r>
      <w:r w:rsidR="006D282F">
        <w:rPr>
          <w:lang w:val="et-EE"/>
        </w:rPr>
        <w:t>. a</w:t>
      </w:r>
      <w:r w:rsidR="00BD1584" w:rsidRPr="00BD1584">
        <w:rPr>
          <w:lang w:val="et-EE"/>
        </w:rPr>
        <w:t xml:space="preserve"> määruse nr 6 „Välisesinduse juurde kuuluva esinduse juhi residentsi kasutamise, sisustamise ja kulude hüvitamise alused ning kord</w:t>
      </w:r>
      <w:r w:rsidR="00BD1584">
        <w:rPr>
          <w:lang w:val="et-EE"/>
        </w:rPr>
        <w:t>“ § 14 lõike</w:t>
      </w:r>
      <w:r w:rsidR="00FD14CF">
        <w:rPr>
          <w:lang w:val="et-EE"/>
        </w:rPr>
        <w:t>s</w:t>
      </w:r>
      <w:r w:rsidR="00BD1584">
        <w:rPr>
          <w:lang w:val="et-EE"/>
        </w:rPr>
        <w:t xml:space="preserve"> 1 ja välisministri 27.11.2006</w:t>
      </w:r>
      <w:r w:rsidR="006D282F">
        <w:rPr>
          <w:lang w:val="et-EE"/>
        </w:rPr>
        <w:t>. a</w:t>
      </w:r>
      <w:r w:rsidR="00BD1584">
        <w:rPr>
          <w:lang w:val="et-EE"/>
        </w:rPr>
        <w:t xml:space="preserve"> määruse nr 7 „Välisesinduses töötava teenistuja kasutusse antav eluruum ja selle taotluse vorm“ § 12 lõike</w:t>
      </w:r>
      <w:r w:rsidR="00CE61DD">
        <w:rPr>
          <w:lang w:val="et-EE"/>
        </w:rPr>
        <w:t>s</w:t>
      </w:r>
      <w:r w:rsidR="00BD1584">
        <w:rPr>
          <w:lang w:val="et-EE"/>
        </w:rPr>
        <w:t xml:space="preserve"> 1. </w:t>
      </w:r>
      <w:r w:rsidR="00BD1584" w:rsidRPr="002A6F62">
        <w:rPr>
          <w:lang w:val="et-EE"/>
        </w:rPr>
        <w:t>VäTSi 1. jaanuaril 2025</w:t>
      </w:r>
      <w:r w:rsidR="004D1018">
        <w:rPr>
          <w:lang w:val="et-EE"/>
        </w:rPr>
        <w:t>.a</w:t>
      </w:r>
      <w:r w:rsidR="00BD1584" w:rsidRPr="002A6F62">
        <w:rPr>
          <w:lang w:val="et-EE"/>
        </w:rPr>
        <w:t xml:space="preserve"> jõust</w:t>
      </w:r>
      <w:r w:rsidR="006D282F">
        <w:rPr>
          <w:lang w:val="et-EE"/>
        </w:rPr>
        <w:t>u</w:t>
      </w:r>
      <w:r w:rsidR="00BD1584" w:rsidRPr="002A6F62">
        <w:rPr>
          <w:lang w:val="et-EE"/>
        </w:rPr>
        <w:t>va</w:t>
      </w:r>
      <w:r w:rsidR="00BD1584">
        <w:rPr>
          <w:lang w:val="et-EE"/>
        </w:rPr>
        <w:t>te muudatustega korrastati ka residentside ja eluruumidega seonduvaid volitusnorme ning edaspidi jää</w:t>
      </w:r>
      <w:r w:rsidR="00216BCF">
        <w:rPr>
          <w:lang w:val="et-EE"/>
        </w:rPr>
        <w:t>vad</w:t>
      </w:r>
      <w:r w:rsidR="00BD1584">
        <w:rPr>
          <w:lang w:val="et-EE"/>
        </w:rPr>
        <w:t xml:space="preserve"> õigusselguse huvides välisesinduses töötava</w:t>
      </w:r>
      <w:r w:rsidR="00CE61DD">
        <w:rPr>
          <w:lang w:val="et-EE"/>
        </w:rPr>
        <w:t>le</w:t>
      </w:r>
      <w:r w:rsidR="00BD1584">
        <w:rPr>
          <w:lang w:val="et-EE"/>
        </w:rPr>
        <w:t xml:space="preserve"> teenistuja</w:t>
      </w:r>
      <w:r w:rsidR="00CE61DD">
        <w:rPr>
          <w:lang w:val="et-EE"/>
        </w:rPr>
        <w:t xml:space="preserve">le hüvitatavate </w:t>
      </w:r>
      <w:r w:rsidR="00BD1584">
        <w:rPr>
          <w:lang w:val="et-EE"/>
        </w:rPr>
        <w:t xml:space="preserve">kulude </w:t>
      </w:r>
      <w:r w:rsidR="00A81F1C">
        <w:rPr>
          <w:lang w:val="et-EE"/>
        </w:rPr>
        <w:t>loetelu ja määrad</w:t>
      </w:r>
      <w:r w:rsidR="00BD1584">
        <w:rPr>
          <w:lang w:val="et-EE"/>
        </w:rPr>
        <w:t xml:space="preserve"> Vabariigi Valitsuse otsustada ning välisminister </w:t>
      </w:r>
      <w:r w:rsidR="00E50F7C">
        <w:rPr>
          <w:lang w:val="et-EE"/>
        </w:rPr>
        <w:t>võib täpsustada kulude hüvitamise korda. Alates 1. jaanuarist 2025</w:t>
      </w:r>
      <w:r w:rsidR="004D1018">
        <w:rPr>
          <w:lang w:val="et-EE"/>
        </w:rPr>
        <w:t>. a</w:t>
      </w:r>
      <w:r w:rsidR="00E50F7C">
        <w:rPr>
          <w:lang w:val="et-EE"/>
        </w:rPr>
        <w:t xml:space="preserve"> muutuvad ee</w:t>
      </w:r>
      <w:r w:rsidR="006D282F">
        <w:rPr>
          <w:lang w:val="et-EE"/>
        </w:rPr>
        <w:t>s</w:t>
      </w:r>
      <w:r w:rsidR="00E50F7C">
        <w:rPr>
          <w:lang w:val="et-EE"/>
        </w:rPr>
        <w:t>pool</w:t>
      </w:r>
      <w:r w:rsidR="006D282F">
        <w:rPr>
          <w:lang w:val="et-EE"/>
        </w:rPr>
        <w:t xml:space="preserve"> </w:t>
      </w:r>
      <w:r w:rsidR="00E50F7C">
        <w:rPr>
          <w:lang w:val="et-EE"/>
        </w:rPr>
        <w:t>mainitud välisministri määrused kehtetuks ning nende asemel annab välisminister VäTS</w:t>
      </w:r>
      <w:r w:rsidR="006D282F">
        <w:rPr>
          <w:lang w:val="et-EE"/>
        </w:rPr>
        <w:t>i</w:t>
      </w:r>
      <w:r w:rsidR="00E50F7C">
        <w:rPr>
          <w:lang w:val="et-EE"/>
        </w:rPr>
        <w:t xml:space="preserve"> § 64 alusel </w:t>
      </w:r>
      <w:r w:rsidR="00E50F7C">
        <w:rPr>
          <w:lang w:val="et-EE"/>
        </w:rPr>
        <w:lastRenderedPageBreak/>
        <w:t>määruse „</w:t>
      </w:r>
      <w:r w:rsidR="00E50F7C" w:rsidRPr="000E4407">
        <w:rPr>
          <w:rFonts w:eastAsia="Calibri"/>
          <w:lang w:val="et-EE"/>
        </w:rPr>
        <w:t>Välisesinduse juhi residentsi soetamise, üürimise, kasutamise ja sisustamise alused ja kor</w:t>
      </w:r>
      <w:r w:rsidR="00E50F7C">
        <w:rPr>
          <w:rFonts w:eastAsia="Calibri"/>
          <w:lang w:val="et-EE"/>
        </w:rPr>
        <w:t>d</w:t>
      </w:r>
      <w:r w:rsidR="00E50F7C" w:rsidRPr="000E4407">
        <w:rPr>
          <w:rFonts w:eastAsia="Calibri"/>
          <w:lang w:val="et-EE"/>
        </w:rPr>
        <w:t xml:space="preserve"> ning välisesinduses töötava teenistuja kasutuses olevale eluruumile esitatavad tingimused ning eluruumi ja välisesinduse juhi residentsi kulude hüvitamise kor</w:t>
      </w:r>
      <w:r w:rsidR="00E50F7C">
        <w:rPr>
          <w:rFonts w:eastAsia="Calibri"/>
          <w:lang w:val="et-EE"/>
        </w:rPr>
        <w:t>d“</w:t>
      </w:r>
      <w:r w:rsidR="00B12DEB">
        <w:rPr>
          <w:rFonts w:eastAsia="Calibri"/>
          <w:lang w:val="et-EE"/>
        </w:rPr>
        <w:t>, kuhu</w:t>
      </w:r>
      <w:r w:rsidR="00A81F1C">
        <w:rPr>
          <w:rFonts w:eastAsia="Calibri"/>
          <w:lang w:val="et-EE"/>
        </w:rPr>
        <w:t xml:space="preserve"> hüvitatavate majutuskulude loetelu ja määrasid (sh </w:t>
      </w:r>
      <w:r w:rsidR="00B12DEB">
        <w:rPr>
          <w:rFonts w:eastAsia="Calibri"/>
          <w:lang w:val="et-EE"/>
        </w:rPr>
        <w:t>elektrikulude hüvitamise määrasid</w:t>
      </w:r>
      <w:r w:rsidR="00A81F1C">
        <w:rPr>
          <w:rFonts w:eastAsia="Calibri"/>
          <w:lang w:val="et-EE"/>
        </w:rPr>
        <w:t>)</w:t>
      </w:r>
      <w:r w:rsidR="00B12DEB">
        <w:rPr>
          <w:rFonts w:eastAsia="Calibri"/>
          <w:lang w:val="et-EE"/>
        </w:rPr>
        <w:t xml:space="preserve"> enam ei lisata</w:t>
      </w:r>
      <w:r w:rsidR="00E50F7C">
        <w:rPr>
          <w:rFonts w:eastAsia="Calibri"/>
          <w:lang w:val="et-EE"/>
        </w:rPr>
        <w:t>.</w:t>
      </w:r>
    </w:p>
    <w:p w14:paraId="4043C5D2" w14:textId="77777777" w:rsidR="00A81F1C" w:rsidRDefault="00A81F1C" w:rsidP="00554A14">
      <w:pPr>
        <w:jc w:val="both"/>
        <w:rPr>
          <w:lang w:val="et-EE"/>
        </w:rPr>
      </w:pPr>
    </w:p>
    <w:p w14:paraId="39F90C2E" w14:textId="6BCE7E06" w:rsidR="001E7984" w:rsidRDefault="00A81F1C" w:rsidP="00554A14">
      <w:pPr>
        <w:jc w:val="both"/>
        <w:rPr>
          <w:lang w:val="et-EE"/>
        </w:rPr>
      </w:pPr>
      <w:r>
        <w:rPr>
          <w:lang w:val="et-EE"/>
        </w:rPr>
        <w:t>R</w:t>
      </w:r>
      <w:r w:rsidR="00B12DEB">
        <w:rPr>
          <w:lang w:val="et-EE"/>
        </w:rPr>
        <w:t>esidentside ja eluruumide elektrikulu hüvitamise määrad kehtestatakse määruse § 17 uutes lõigetes 1</w:t>
      </w:r>
      <w:r w:rsidR="00B12DEB">
        <w:rPr>
          <w:vertAlign w:val="superscript"/>
          <w:lang w:val="et-EE"/>
        </w:rPr>
        <w:t>1</w:t>
      </w:r>
      <w:r w:rsidR="00B12DEB">
        <w:rPr>
          <w:lang w:val="et-EE"/>
        </w:rPr>
        <w:t xml:space="preserve"> ja 1</w:t>
      </w:r>
      <w:r w:rsidR="00B12DEB">
        <w:rPr>
          <w:vertAlign w:val="superscript"/>
          <w:lang w:val="et-EE"/>
        </w:rPr>
        <w:t>2</w:t>
      </w:r>
      <w:r w:rsidR="00B12DEB">
        <w:rPr>
          <w:lang w:val="et-EE"/>
        </w:rPr>
        <w:t>.</w:t>
      </w:r>
      <w:r>
        <w:rPr>
          <w:lang w:val="et-EE"/>
        </w:rPr>
        <w:t xml:space="preserve"> Residentsi elektrikulu hüvitamine on toodud lõikes 1</w:t>
      </w:r>
      <w:r>
        <w:rPr>
          <w:vertAlign w:val="superscript"/>
          <w:lang w:val="et-EE"/>
        </w:rPr>
        <w:t>1</w:t>
      </w:r>
      <w:r>
        <w:rPr>
          <w:lang w:val="et-EE"/>
        </w:rPr>
        <w:t xml:space="preserve"> </w:t>
      </w:r>
      <w:r w:rsidR="00B02EF0">
        <w:rPr>
          <w:lang w:val="et-EE"/>
        </w:rPr>
        <w:t xml:space="preserve">ja eluruumi </w:t>
      </w:r>
      <w:r>
        <w:rPr>
          <w:lang w:val="et-EE"/>
        </w:rPr>
        <w:t>elektrikulu hüvitamise regulatsioon on lisatud lõikesse 1</w:t>
      </w:r>
      <w:r>
        <w:rPr>
          <w:vertAlign w:val="superscript"/>
          <w:lang w:val="et-EE"/>
        </w:rPr>
        <w:t>2</w:t>
      </w:r>
      <w:r>
        <w:rPr>
          <w:lang w:val="et-EE"/>
        </w:rPr>
        <w:t xml:space="preserve"> ning </w:t>
      </w:r>
      <w:r w:rsidR="00B02EF0">
        <w:rPr>
          <w:lang w:val="et-EE"/>
        </w:rPr>
        <w:t>nei</w:t>
      </w:r>
      <w:r w:rsidR="006D282F">
        <w:rPr>
          <w:lang w:val="et-EE"/>
        </w:rPr>
        <w:t>d</w:t>
      </w:r>
      <w:r>
        <w:rPr>
          <w:lang w:val="et-EE"/>
        </w:rPr>
        <w:t xml:space="preserve"> ei ole võrreldes kehtiva</w:t>
      </w:r>
      <w:r w:rsidR="00DB11B4">
        <w:rPr>
          <w:lang w:val="et-EE"/>
        </w:rPr>
        <w:t>te</w:t>
      </w:r>
      <w:r>
        <w:rPr>
          <w:lang w:val="et-EE"/>
        </w:rPr>
        <w:t>s välisministri määrus</w:t>
      </w:r>
      <w:r w:rsidR="007C7B25">
        <w:rPr>
          <w:lang w:val="et-EE"/>
        </w:rPr>
        <w:t>t</w:t>
      </w:r>
      <w:r>
        <w:rPr>
          <w:lang w:val="et-EE"/>
        </w:rPr>
        <w:t xml:space="preserve">es sätestatuga </w:t>
      </w:r>
      <w:r w:rsidR="008B43F8">
        <w:rPr>
          <w:lang w:val="et-EE"/>
        </w:rPr>
        <w:t>muud</w:t>
      </w:r>
      <w:r w:rsidR="006D282F">
        <w:rPr>
          <w:lang w:val="et-EE"/>
        </w:rPr>
        <w:t>etud</w:t>
      </w:r>
      <w:r w:rsidR="008B43F8">
        <w:rPr>
          <w:lang w:val="et-EE"/>
        </w:rPr>
        <w:t>.</w:t>
      </w:r>
    </w:p>
    <w:p w14:paraId="645E0290" w14:textId="77777777" w:rsidR="00216BCF" w:rsidRDefault="00216BCF" w:rsidP="00554A14">
      <w:pPr>
        <w:jc w:val="both"/>
        <w:rPr>
          <w:lang w:val="et-EE"/>
        </w:rPr>
      </w:pPr>
    </w:p>
    <w:p w14:paraId="28B4DF0A" w14:textId="5B3D8FC8" w:rsidR="00DB11B4" w:rsidRPr="00DB11B4" w:rsidRDefault="008B43F8" w:rsidP="00DB11B4">
      <w:pPr>
        <w:jc w:val="both"/>
        <w:rPr>
          <w:sz w:val="22"/>
          <w:szCs w:val="22"/>
          <w:lang w:val="et-EE"/>
        </w:rPr>
      </w:pPr>
      <w:r w:rsidRPr="00DB11B4">
        <w:rPr>
          <w:lang w:val="et-EE"/>
        </w:rPr>
        <w:t>Uus lõige 1</w:t>
      </w:r>
      <w:r w:rsidRPr="00DB11B4">
        <w:rPr>
          <w:vertAlign w:val="superscript"/>
          <w:lang w:val="et-EE"/>
        </w:rPr>
        <w:t>3</w:t>
      </w:r>
      <w:r w:rsidRPr="00DB11B4">
        <w:rPr>
          <w:lang w:val="et-EE"/>
        </w:rPr>
        <w:t xml:space="preserve"> lubab gaasi- ja elektrikulude hüvitamisel teha</w:t>
      </w:r>
      <w:r w:rsidRPr="00DB11B4">
        <w:rPr>
          <w:noProof/>
          <w:lang w:val="et-EE"/>
        </w:rPr>
        <w:t xml:space="preserve"> erandeid Välisministeeriumi kantsleri või lähetajaministeeriumi kantsleri või kummagi volitatud isiku otsusega. Selline võimalus on ette nähtud ka </w:t>
      </w:r>
      <w:r w:rsidR="00216BCF" w:rsidRPr="00DB11B4">
        <w:rPr>
          <w:noProof/>
          <w:lang w:val="et-EE"/>
        </w:rPr>
        <w:t xml:space="preserve">kehtivas õiguses </w:t>
      </w:r>
      <w:r w:rsidR="001D4060">
        <w:rPr>
          <w:noProof/>
          <w:lang w:val="et-EE"/>
        </w:rPr>
        <w:t>ja</w:t>
      </w:r>
      <w:r w:rsidR="001D4060" w:rsidRPr="00DB11B4">
        <w:rPr>
          <w:noProof/>
          <w:lang w:val="et-EE"/>
        </w:rPr>
        <w:t xml:space="preserve"> </w:t>
      </w:r>
      <w:r w:rsidR="00216BCF" w:rsidRPr="00DB11B4">
        <w:rPr>
          <w:noProof/>
          <w:lang w:val="et-EE"/>
        </w:rPr>
        <w:t>seda eelnõuga ei muudeta.</w:t>
      </w:r>
      <w:r w:rsidR="00DB11B4" w:rsidRPr="00DB11B4">
        <w:rPr>
          <w:noProof/>
          <w:lang w:val="et-EE"/>
        </w:rPr>
        <w:t xml:space="preserve"> </w:t>
      </w:r>
      <w:r w:rsidR="00DB11B4">
        <w:rPr>
          <w:noProof/>
          <w:lang w:val="et-EE"/>
        </w:rPr>
        <w:t xml:space="preserve">Üldreeglist soodsamaid erandeid võib teha </w:t>
      </w:r>
      <w:r w:rsidR="001D4060">
        <w:rPr>
          <w:noProof/>
          <w:lang w:val="et-EE"/>
        </w:rPr>
        <w:t>olene</w:t>
      </w:r>
      <w:r w:rsidR="00DB11B4">
        <w:rPr>
          <w:noProof/>
          <w:lang w:val="et-EE"/>
        </w:rPr>
        <w:t>valt eelarvelistest võimalustest</w:t>
      </w:r>
      <w:r w:rsidR="001D4060">
        <w:rPr>
          <w:noProof/>
          <w:lang w:val="et-EE"/>
        </w:rPr>
        <w:t>,</w:t>
      </w:r>
      <w:r w:rsidR="00DB11B4">
        <w:rPr>
          <w:noProof/>
          <w:lang w:val="et-EE"/>
        </w:rPr>
        <w:t xml:space="preserve"> arvestades</w:t>
      </w:r>
      <w:r w:rsidR="00DB11B4" w:rsidRPr="00DB11B4">
        <w:rPr>
          <w:lang w:val="et-EE"/>
        </w:rPr>
        <w:t xml:space="preserve"> </w:t>
      </w:r>
      <w:r w:rsidR="001D4060">
        <w:rPr>
          <w:lang w:val="et-EE"/>
        </w:rPr>
        <w:t>lisaks</w:t>
      </w:r>
      <w:r w:rsidR="00DB11B4" w:rsidRPr="00DB11B4">
        <w:rPr>
          <w:lang w:val="et-EE"/>
        </w:rPr>
        <w:t xml:space="preserve"> esinduspinna osakaalu, </w:t>
      </w:r>
      <w:r w:rsidR="00DB11B4">
        <w:rPr>
          <w:lang w:val="et-EE"/>
        </w:rPr>
        <w:t>aga ka n</w:t>
      </w:r>
      <w:r w:rsidR="001D4060">
        <w:rPr>
          <w:lang w:val="et-EE"/>
        </w:rPr>
        <w:t>äiteks</w:t>
      </w:r>
      <w:r w:rsidR="00DB11B4">
        <w:rPr>
          <w:lang w:val="et-EE"/>
        </w:rPr>
        <w:t xml:space="preserve"> </w:t>
      </w:r>
      <w:r w:rsidR="00DB11B4" w:rsidRPr="00DB11B4">
        <w:rPr>
          <w:lang w:val="et-EE"/>
        </w:rPr>
        <w:t>hoovi ja/või terrassi valgustust</w:t>
      </w:r>
      <w:r w:rsidR="00DB11B4">
        <w:rPr>
          <w:lang w:val="et-EE"/>
        </w:rPr>
        <w:t xml:space="preserve"> või</w:t>
      </w:r>
      <w:r w:rsidR="00DB11B4" w:rsidRPr="00DB11B4">
        <w:rPr>
          <w:lang w:val="et-EE"/>
        </w:rPr>
        <w:t xml:space="preserve"> osalist elektrikütet</w:t>
      </w:r>
      <w:r w:rsidR="00DB11B4">
        <w:rPr>
          <w:lang w:val="et-EE"/>
        </w:rPr>
        <w:t>.</w:t>
      </w:r>
    </w:p>
    <w:p w14:paraId="6AD1BD4E" w14:textId="3DDD5B46" w:rsidR="00A81F1C" w:rsidRPr="00DB11B4" w:rsidRDefault="00A81F1C" w:rsidP="00DB11B4">
      <w:pPr>
        <w:jc w:val="both"/>
        <w:rPr>
          <w:lang w:val="et-EE"/>
        </w:rPr>
      </w:pPr>
    </w:p>
    <w:p w14:paraId="6F381CD4" w14:textId="74BFC7CC" w:rsidR="00BE3451" w:rsidRDefault="00216BCF" w:rsidP="00A63003">
      <w:pPr>
        <w:jc w:val="both"/>
        <w:rPr>
          <w:u w:val="single"/>
          <w:lang w:val="et-EE"/>
        </w:rPr>
      </w:pPr>
      <w:r w:rsidRPr="008F4296">
        <w:rPr>
          <w:u w:val="single"/>
          <w:lang w:val="et-EE"/>
        </w:rPr>
        <w:t>Eelnõu § 1 p</w:t>
      </w:r>
      <w:r w:rsidR="00707A1C">
        <w:rPr>
          <w:u w:val="single"/>
          <w:lang w:val="et-EE"/>
        </w:rPr>
        <w:t>unkt</w:t>
      </w:r>
      <w:r w:rsidR="00BE3451">
        <w:rPr>
          <w:u w:val="single"/>
          <w:lang w:val="et-EE"/>
        </w:rPr>
        <w:t xml:space="preserve"> 38</w:t>
      </w:r>
      <w:r w:rsidR="003D6E15">
        <w:rPr>
          <w:u w:val="single"/>
          <w:lang w:val="et-EE"/>
        </w:rPr>
        <w:t>.</w:t>
      </w:r>
      <w:r w:rsidR="00BE3451">
        <w:rPr>
          <w:lang w:val="et-EE"/>
        </w:rPr>
        <w:t xml:space="preserve"> Määruse § 17 lõikesse 2</w:t>
      </w:r>
      <w:r w:rsidR="00BE3451">
        <w:rPr>
          <w:vertAlign w:val="superscript"/>
          <w:lang w:val="et-EE"/>
        </w:rPr>
        <w:t>1</w:t>
      </w:r>
      <w:r w:rsidR="00BE3451">
        <w:rPr>
          <w:lang w:val="et-EE"/>
        </w:rPr>
        <w:t xml:space="preserve"> </w:t>
      </w:r>
      <w:r w:rsidR="00871726">
        <w:rPr>
          <w:lang w:val="et-EE"/>
        </w:rPr>
        <w:t xml:space="preserve">lisatakse </w:t>
      </w:r>
      <w:r w:rsidR="00BE3451">
        <w:rPr>
          <w:lang w:val="et-EE"/>
        </w:rPr>
        <w:t xml:space="preserve">kehtivates </w:t>
      </w:r>
      <w:r w:rsidR="00BE3451" w:rsidRPr="00BD1584">
        <w:rPr>
          <w:lang w:val="et-EE"/>
        </w:rPr>
        <w:t>välisministri määrus</w:t>
      </w:r>
      <w:r w:rsidR="00BE3451">
        <w:rPr>
          <w:lang w:val="et-EE"/>
        </w:rPr>
        <w:t>t</w:t>
      </w:r>
      <w:r w:rsidR="00BE3451" w:rsidRPr="00BD1584">
        <w:rPr>
          <w:lang w:val="et-EE"/>
        </w:rPr>
        <w:t>e</w:t>
      </w:r>
      <w:r w:rsidR="00BE3451">
        <w:rPr>
          <w:lang w:val="et-EE"/>
        </w:rPr>
        <w:t xml:space="preserve">s </w:t>
      </w:r>
      <w:r w:rsidR="00BE3451" w:rsidRPr="00BD1584">
        <w:rPr>
          <w:lang w:val="et-EE"/>
        </w:rPr>
        <w:t>„Välisesinduse juurde kuuluva esinduse juhi residentsi kasutamise, sisustamise ja kulude hüvitamise alused ning kord</w:t>
      </w:r>
      <w:r w:rsidR="00BE3451">
        <w:rPr>
          <w:lang w:val="et-EE"/>
        </w:rPr>
        <w:t>“</w:t>
      </w:r>
      <w:r w:rsidR="004978FE">
        <w:rPr>
          <w:lang w:val="et-EE"/>
        </w:rPr>
        <w:t xml:space="preserve"> </w:t>
      </w:r>
      <w:r w:rsidR="00BE3451">
        <w:rPr>
          <w:lang w:val="et-EE"/>
        </w:rPr>
        <w:t>ja „Välisesinduses töötava teenistuja kasutusse antav eluruum ja selle taotluse vorm“ kehtestatud põhimõte, et l</w:t>
      </w:r>
      <w:r w:rsidR="00BE3451" w:rsidRPr="00635E89">
        <w:rPr>
          <w:noProof/>
          <w:lang w:val="et-EE"/>
        </w:rPr>
        <w:t>emmik- ja koduloomade kaasasolekuga põhjustatud kulusid ei kaeta</w:t>
      </w:r>
      <w:r w:rsidR="00BE3451">
        <w:rPr>
          <w:noProof/>
          <w:lang w:val="et-EE"/>
        </w:rPr>
        <w:t>.</w:t>
      </w:r>
    </w:p>
    <w:p w14:paraId="3F1513EC" w14:textId="77777777" w:rsidR="00BE3451" w:rsidRDefault="00BE3451" w:rsidP="00A63003">
      <w:pPr>
        <w:jc w:val="both"/>
        <w:rPr>
          <w:u w:val="single"/>
          <w:lang w:val="et-EE"/>
        </w:rPr>
      </w:pPr>
    </w:p>
    <w:p w14:paraId="1DE9EE30" w14:textId="3E55F763" w:rsidR="00554A14" w:rsidRDefault="00BE3451" w:rsidP="00A63003">
      <w:pPr>
        <w:jc w:val="both"/>
        <w:rPr>
          <w:lang w:val="et-EE"/>
        </w:rPr>
      </w:pPr>
      <w:r>
        <w:rPr>
          <w:u w:val="single"/>
          <w:lang w:val="et-EE"/>
        </w:rPr>
        <w:t>Eelnõu § 1 p</w:t>
      </w:r>
      <w:r w:rsidR="00707A1C">
        <w:rPr>
          <w:u w:val="single"/>
          <w:lang w:val="et-EE"/>
        </w:rPr>
        <w:t>unkt</w:t>
      </w:r>
      <w:r>
        <w:rPr>
          <w:u w:val="single"/>
          <w:lang w:val="et-EE"/>
        </w:rPr>
        <w:t xml:space="preserve"> </w:t>
      </w:r>
      <w:r w:rsidR="00216BCF" w:rsidRPr="008F4296">
        <w:rPr>
          <w:u w:val="single"/>
          <w:lang w:val="et-EE"/>
        </w:rPr>
        <w:t>3</w:t>
      </w:r>
      <w:r>
        <w:rPr>
          <w:u w:val="single"/>
          <w:lang w:val="et-EE"/>
        </w:rPr>
        <w:t>9</w:t>
      </w:r>
      <w:r w:rsidR="003D6E15">
        <w:rPr>
          <w:u w:val="single"/>
          <w:lang w:val="et-EE"/>
        </w:rPr>
        <w:t>.</w:t>
      </w:r>
      <w:r w:rsidR="00216BCF">
        <w:rPr>
          <w:lang w:val="et-EE"/>
        </w:rPr>
        <w:t xml:space="preserve"> Määruse § 17 lõikes 3 tehakse redaktsioonilised parandused. Välissuhtlemisseaduse § 5 lõikes 4 toodud volitusnorm muutub </w:t>
      </w:r>
      <w:r w:rsidR="00216BCF" w:rsidRPr="002A6F62">
        <w:rPr>
          <w:lang w:val="et-EE"/>
        </w:rPr>
        <w:t>VäTSi 1. jaanuaril 2025</w:t>
      </w:r>
      <w:r w:rsidR="004D1018">
        <w:rPr>
          <w:lang w:val="et-EE"/>
        </w:rPr>
        <w:t>. a</w:t>
      </w:r>
      <w:r w:rsidR="00216BCF" w:rsidRPr="002A6F62">
        <w:rPr>
          <w:lang w:val="et-EE"/>
        </w:rPr>
        <w:t xml:space="preserve"> jõust</w:t>
      </w:r>
      <w:r w:rsidR="000B41C5">
        <w:rPr>
          <w:lang w:val="et-EE"/>
        </w:rPr>
        <w:t>u</w:t>
      </w:r>
      <w:r w:rsidR="00216BCF" w:rsidRPr="002A6F62">
        <w:rPr>
          <w:lang w:val="et-EE"/>
        </w:rPr>
        <w:t>va</w:t>
      </w:r>
      <w:r w:rsidR="00216BCF">
        <w:rPr>
          <w:lang w:val="et-EE"/>
        </w:rPr>
        <w:t xml:space="preserve">te muudatustega kehtetuks </w:t>
      </w:r>
      <w:r w:rsidR="0048526F">
        <w:rPr>
          <w:lang w:val="et-EE"/>
        </w:rPr>
        <w:t xml:space="preserve">ja </w:t>
      </w:r>
      <w:r w:rsidR="00216BCF">
        <w:rPr>
          <w:lang w:val="et-EE"/>
        </w:rPr>
        <w:t>see tuuakse VäTSi § 64.</w:t>
      </w:r>
    </w:p>
    <w:p w14:paraId="3C1817F0" w14:textId="035B3313" w:rsidR="00216BCF" w:rsidRDefault="00216BCF" w:rsidP="00A63003">
      <w:pPr>
        <w:jc w:val="both"/>
        <w:rPr>
          <w:lang w:val="et-EE"/>
        </w:rPr>
      </w:pPr>
    </w:p>
    <w:p w14:paraId="5CC30E0F" w14:textId="6F0A295F" w:rsidR="00216BCF" w:rsidRDefault="00216BCF" w:rsidP="00A63003">
      <w:pPr>
        <w:jc w:val="both"/>
        <w:rPr>
          <w:lang w:val="et-EE"/>
        </w:rPr>
      </w:pPr>
      <w:r w:rsidRPr="008F4296">
        <w:rPr>
          <w:u w:val="single"/>
          <w:lang w:val="et-EE"/>
        </w:rPr>
        <w:t>Eelnõu § 1 p</w:t>
      </w:r>
      <w:r w:rsidR="00707A1C">
        <w:rPr>
          <w:u w:val="single"/>
          <w:lang w:val="et-EE"/>
        </w:rPr>
        <w:t>unkt</w:t>
      </w:r>
      <w:r w:rsidRPr="008F4296">
        <w:rPr>
          <w:u w:val="single"/>
          <w:lang w:val="et-EE"/>
        </w:rPr>
        <w:t xml:space="preserve"> </w:t>
      </w:r>
      <w:r w:rsidR="00781B5B">
        <w:rPr>
          <w:u w:val="single"/>
          <w:lang w:val="et-EE"/>
        </w:rPr>
        <w:t>40</w:t>
      </w:r>
      <w:r w:rsidR="003D6E15">
        <w:rPr>
          <w:u w:val="single"/>
          <w:lang w:val="et-EE"/>
        </w:rPr>
        <w:t>.</w:t>
      </w:r>
      <w:r>
        <w:rPr>
          <w:lang w:val="et-EE"/>
        </w:rPr>
        <w:t xml:space="preserve"> Määruse </w:t>
      </w:r>
      <w:r w:rsidR="00A1565B">
        <w:rPr>
          <w:lang w:val="et-EE"/>
        </w:rPr>
        <w:t>§ 18 lõikes 1 muudetakse viide reisi- ja tervisekindlustusele. Praktikas ei ole välisesinduses töötava</w:t>
      </w:r>
      <w:r w:rsidR="00163E2B">
        <w:rPr>
          <w:lang w:val="et-EE"/>
        </w:rPr>
        <w:t>le</w:t>
      </w:r>
      <w:r w:rsidR="00A1565B">
        <w:rPr>
          <w:lang w:val="et-EE"/>
        </w:rPr>
        <w:t xml:space="preserve"> teenistuja</w:t>
      </w:r>
      <w:r w:rsidR="00163E2B">
        <w:rPr>
          <w:lang w:val="et-EE"/>
        </w:rPr>
        <w:t>le</w:t>
      </w:r>
      <w:r w:rsidR="00A1565B">
        <w:rPr>
          <w:lang w:val="et-EE"/>
        </w:rPr>
        <w:t xml:space="preserve"> ja tema perekonnaliikmetele sõlmitav kindlustus</w:t>
      </w:r>
      <w:r w:rsidR="0048526F">
        <w:rPr>
          <w:lang w:val="et-EE"/>
        </w:rPr>
        <w:t xml:space="preserve"> </w:t>
      </w:r>
      <w:r w:rsidR="00A1565B">
        <w:rPr>
          <w:lang w:val="et-EE"/>
        </w:rPr>
        <w:t>reisi- ja tervisekindlustus. Viimane sõlmitakse lühiajaliselt välisriiki siirdumisel (nt lühiajaline töölähetus), kuid pikaajalises välislähetuses viibivad teenistujad vajavad asukohariigis eriliiki kindlustust, mis võimaldab neil asukohariigis elades saada seal vajalikku arstiabi. Kuna teenusepakkujad on sellist kindlustusliiki nimetanud meditsiiniabikindlustuseks, kasutatakse seda terminit ka määruses.</w:t>
      </w:r>
    </w:p>
    <w:p w14:paraId="3A4AE47F" w14:textId="662CC004" w:rsidR="00A1565B" w:rsidRDefault="00A1565B" w:rsidP="00A63003">
      <w:pPr>
        <w:jc w:val="both"/>
        <w:rPr>
          <w:lang w:val="et-EE"/>
        </w:rPr>
      </w:pPr>
    </w:p>
    <w:p w14:paraId="5DCF3829" w14:textId="29D58489" w:rsidR="00A1565B" w:rsidRDefault="00A1565B" w:rsidP="00A63003">
      <w:pPr>
        <w:jc w:val="both"/>
        <w:rPr>
          <w:lang w:val="et-EE"/>
        </w:rPr>
      </w:pPr>
      <w:r w:rsidRPr="008F4296">
        <w:rPr>
          <w:u w:val="single"/>
          <w:lang w:val="et-EE"/>
        </w:rPr>
        <w:t>Eelnõu § 1 p</w:t>
      </w:r>
      <w:r w:rsidR="00707A1C">
        <w:rPr>
          <w:u w:val="single"/>
          <w:lang w:val="et-EE"/>
        </w:rPr>
        <w:t>unkt</w:t>
      </w:r>
      <w:r w:rsidRPr="008F4296">
        <w:rPr>
          <w:u w:val="single"/>
          <w:lang w:val="et-EE"/>
        </w:rPr>
        <w:t xml:space="preserve"> </w:t>
      </w:r>
      <w:r w:rsidR="00781B5B">
        <w:rPr>
          <w:u w:val="single"/>
          <w:lang w:val="et-EE"/>
        </w:rPr>
        <w:t>41</w:t>
      </w:r>
      <w:r w:rsidR="003D6E15">
        <w:rPr>
          <w:u w:val="single"/>
          <w:lang w:val="et-EE"/>
        </w:rPr>
        <w:t>.</w:t>
      </w:r>
      <w:r>
        <w:rPr>
          <w:lang w:val="et-EE"/>
        </w:rPr>
        <w:t xml:space="preserve"> Määruse § 18 lõiget 2 täiendatakse selliselt, et teenistujaid on võimalik kindlustada ka muude juhtumite vastu </w:t>
      </w:r>
      <w:r w:rsidR="00D66850">
        <w:rPr>
          <w:lang w:val="et-EE"/>
        </w:rPr>
        <w:t xml:space="preserve">peale </w:t>
      </w:r>
      <w:r>
        <w:rPr>
          <w:lang w:val="et-EE"/>
        </w:rPr>
        <w:t xml:space="preserve">sättes toodud loetelu. Täiendus tuleneb praktilisest vajadusest, kuna </w:t>
      </w:r>
      <w:r w:rsidR="005F7758">
        <w:rPr>
          <w:lang w:val="et-EE"/>
        </w:rPr>
        <w:t>mõnes</w:t>
      </w:r>
      <w:r>
        <w:rPr>
          <w:lang w:val="et-EE"/>
        </w:rPr>
        <w:t xml:space="preserve"> asukoharii</w:t>
      </w:r>
      <w:r w:rsidR="00546C71">
        <w:rPr>
          <w:lang w:val="et-EE"/>
        </w:rPr>
        <w:t>g</w:t>
      </w:r>
      <w:r>
        <w:rPr>
          <w:lang w:val="et-EE"/>
        </w:rPr>
        <w:t xml:space="preserve">is võib olla vajalik kindlustada teenistujaid lisaks mõne muu </w:t>
      </w:r>
      <w:r w:rsidR="005F7758">
        <w:rPr>
          <w:lang w:val="et-EE"/>
        </w:rPr>
        <w:t>ohu vastu.</w:t>
      </w:r>
    </w:p>
    <w:p w14:paraId="15064EA3" w14:textId="2E037664" w:rsidR="005F7758" w:rsidRDefault="005F7758" w:rsidP="00A63003">
      <w:pPr>
        <w:jc w:val="both"/>
        <w:rPr>
          <w:lang w:val="et-EE"/>
        </w:rPr>
      </w:pPr>
    </w:p>
    <w:p w14:paraId="55E1B67D" w14:textId="26DBD95D" w:rsidR="005F7758" w:rsidRDefault="005F7758" w:rsidP="00A63003">
      <w:pPr>
        <w:jc w:val="both"/>
        <w:rPr>
          <w:lang w:val="et-EE"/>
        </w:rPr>
      </w:pPr>
      <w:r w:rsidRPr="008F4296">
        <w:rPr>
          <w:u w:val="single"/>
          <w:lang w:val="et-EE"/>
        </w:rPr>
        <w:t>Eelnõu § 1 p</w:t>
      </w:r>
      <w:r w:rsidR="00707A1C">
        <w:rPr>
          <w:u w:val="single"/>
          <w:lang w:val="et-EE"/>
        </w:rPr>
        <w:t>unkt</w:t>
      </w:r>
      <w:r w:rsidRPr="008F4296">
        <w:rPr>
          <w:u w:val="single"/>
          <w:lang w:val="et-EE"/>
        </w:rPr>
        <w:t xml:space="preserve"> </w:t>
      </w:r>
      <w:r w:rsidR="00781B5B">
        <w:rPr>
          <w:u w:val="single"/>
          <w:lang w:val="et-EE"/>
        </w:rPr>
        <w:t>42</w:t>
      </w:r>
      <w:r w:rsidR="003D6E15">
        <w:rPr>
          <w:u w:val="single"/>
          <w:lang w:val="et-EE"/>
        </w:rPr>
        <w:t>.</w:t>
      </w:r>
      <w:r>
        <w:rPr>
          <w:lang w:val="et-EE"/>
        </w:rPr>
        <w:t xml:space="preserve"> Määruse § 18 lõiget 3 täpsustatakse lähtuvalt praktikas kerkinud vajaduste</w:t>
      </w:r>
      <w:r w:rsidR="00D66850">
        <w:rPr>
          <w:lang w:val="et-EE"/>
        </w:rPr>
        <w:t>st</w:t>
      </w:r>
      <w:r>
        <w:rPr>
          <w:lang w:val="et-EE"/>
        </w:rPr>
        <w:t>. Määruse § 18 l</w:t>
      </w:r>
      <w:r w:rsidRPr="00060BFE">
        <w:rPr>
          <w:lang w:val="et-EE"/>
        </w:rPr>
        <w:t xml:space="preserve">õikes 2 nimetamata, kuid Tervisekassa tervishoiuteenuste loetellu kantud raviteenuste kulud, mida ei ole võimalik hüvitada </w:t>
      </w:r>
      <w:r w:rsidR="007779F9">
        <w:rPr>
          <w:lang w:val="et-EE"/>
        </w:rPr>
        <w:t>r</w:t>
      </w:r>
      <w:r w:rsidRPr="00060BFE">
        <w:rPr>
          <w:lang w:val="et-EE"/>
        </w:rPr>
        <w:t xml:space="preserve">avikindlustuse seaduse § 30 lõike 1 alusel Vabariigi Valitsuse määrusega kehtestatud korras, hüvitatakse </w:t>
      </w:r>
      <w:r>
        <w:rPr>
          <w:lang w:val="et-EE"/>
        </w:rPr>
        <w:t xml:space="preserve">ka edaspidi </w:t>
      </w:r>
      <w:r w:rsidRPr="00060BFE">
        <w:rPr>
          <w:lang w:val="et-EE"/>
        </w:rPr>
        <w:t>esitatud arvete alusel</w:t>
      </w:r>
      <w:r>
        <w:rPr>
          <w:lang w:val="et-EE"/>
        </w:rPr>
        <w:t>, kuid sätte tekstist jäetakse välja piirang, mille kohaselt saab hüvitamine toimuda ee</w:t>
      </w:r>
      <w:r w:rsidR="00D66850">
        <w:rPr>
          <w:lang w:val="et-EE"/>
        </w:rPr>
        <w:t>s</w:t>
      </w:r>
      <w:r>
        <w:rPr>
          <w:lang w:val="et-EE"/>
        </w:rPr>
        <w:t>pool</w:t>
      </w:r>
      <w:r w:rsidR="00D66850">
        <w:rPr>
          <w:lang w:val="et-EE"/>
        </w:rPr>
        <w:t xml:space="preserve"> </w:t>
      </w:r>
      <w:r>
        <w:rPr>
          <w:lang w:val="et-EE"/>
        </w:rPr>
        <w:t xml:space="preserve">nimetatud määruses ettenähtud piirmäärade ulatuses, kuna praktikas ei ole </w:t>
      </w:r>
      <w:r w:rsidR="00D66850">
        <w:rPr>
          <w:lang w:val="et-EE"/>
        </w:rPr>
        <w:t xml:space="preserve">alati võimalik </w:t>
      </w:r>
      <w:r>
        <w:rPr>
          <w:lang w:val="et-EE"/>
        </w:rPr>
        <w:t>Eestis kehtivatest piirmääradest kinni</w:t>
      </w:r>
      <w:r w:rsidR="00D66850">
        <w:rPr>
          <w:lang w:val="et-EE"/>
        </w:rPr>
        <w:t xml:space="preserve"> </w:t>
      </w:r>
      <w:r>
        <w:rPr>
          <w:lang w:val="et-EE"/>
        </w:rPr>
        <w:t>pid</w:t>
      </w:r>
      <w:r w:rsidR="00D66850">
        <w:rPr>
          <w:lang w:val="et-EE"/>
        </w:rPr>
        <w:t>ada</w:t>
      </w:r>
      <w:r>
        <w:rPr>
          <w:lang w:val="et-EE"/>
        </w:rPr>
        <w:t xml:space="preserve">. Lähetusega seotud kaitsesüstimiste hüvitamise puhul jäetakse sättest </w:t>
      </w:r>
      <w:r>
        <w:rPr>
          <w:lang w:val="et-EE"/>
        </w:rPr>
        <w:lastRenderedPageBreak/>
        <w:t xml:space="preserve">välja piirang, et hüvitada võib vaid kohustuslike kaitsesüstimiste kulu, kuna kaitsesüstide kohustuslikkus ei ole </w:t>
      </w:r>
      <w:r w:rsidR="007779F9">
        <w:rPr>
          <w:lang w:val="et-EE"/>
        </w:rPr>
        <w:t>reguleeri</w:t>
      </w:r>
      <w:r>
        <w:rPr>
          <w:lang w:val="et-EE"/>
        </w:rPr>
        <w:t xml:space="preserve">tud </w:t>
      </w:r>
      <w:r w:rsidR="00D66850">
        <w:rPr>
          <w:lang w:val="et-EE"/>
        </w:rPr>
        <w:t xml:space="preserve">ja </w:t>
      </w:r>
      <w:r>
        <w:rPr>
          <w:lang w:val="et-EE"/>
        </w:rPr>
        <w:t xml:space="preserve">on mõistlik hüvitada kõigi </w:t>
      </w:r>
      <w:r w:rsidR="00546C71">
        <w:rPr>
          <w:lang w:val="et-EE"/>
        </w:rPr>
        <w:t>l</w:t>
      </w:r>
      <w:r>
        <w:rPr>
          <w:lang w:val="et-EE"/>
        </w:rPr>
        <w:t>ähetusega seotud</w:t>
      </w:r>
      <w:r w:rsidR="007779F9">
        <w:rPr>
          <w:lang w:val="et-EE"/>
        </w:rPr>
        <w:t xml:space="preserve"> </w:t>
      </w:r>
      <w:r w:rsidR="00546C71">
        <w:rPr>
          <w:lang w:val="et-EE"/>
        </w:rPr>
        <w:t xml:space="preserve">vajalike </w:t>
      </w:r>
      <w:r w:rsidR="007779F9">
        <w:rPr>
          <w:lang w:val="et-EE"/>
        </w:rPr>
        <w:t>kaitsesüstimiste kulud.</w:t>
      </w:r>
    </w:p>
    <w:p w14:paraId="240A91CD" w14:textId="4D10C755" w:rsidR="00A63003" w:rsidRDefault="00A63003" w:rsidP="00A63003">
      <w:pPr>
        <w:jc w:val="both"/>
        <w:rPr>
          <w:lang w:val="et-EE"/>
        </w:rPr>
      </w:pPr>
    </w:p>
    <w:p w14:paraId="17BBE5B1" w14:textId="5B2E8346" w:rsidR="007779F9" w:rsidRDefault="007779F9" w:rsidP="00A63003">
      <w:pPr>
        <w:jc w:val="both"/>
        <w:rPr>
          <w:lang w:val="et-EE"/>
        </w:rPr>
      </w:pPr>
      <w:r w:rsidRPr="008F4296">
        <w:rPr>
          <w:u w:val="single"/>
          <w:lang w:val="et-EE"/>
        </w:rPr>
        <w:t>Eelnõu § 1 p</w:t>
      </w:r>
      <w:r w:rsidR="00707A1C">
        <w:rPr>
          <w:u w:val="single"/>
          <w:lang w:val="et-EE"/>
        </w:rPr>
        <w:t>unkt</w:t>
      </w:r>
      <w:r w:rsidRPr="008F4296">
        <w:rPr>
          <w:u w:val="single"/>
          <w:lang w:val="et-EE"/>
        </w:rPr>
        <w:t xml:space="preserve"> </w:t>
      </w:r>
      <w:r w:rsidR="00781B5B">
        <w:rPr>
          <w:u w:val="single"/>
          <w:lang w:val="et-EE"/>
        </w:rPr>
        <w:t>43</w:t>
      </w:r>
      <w:r w:rsidR="003D6E15">
        <w:rPr>
          <w:u w:val="single"/>
          <w:lang w:val="et-EE"/>
        </w:rPr>
        <w:t>.</w:t>
      </w:r>
      <w:r>
        <w:rPr>
          <w:lang w:val="et-EE"/>
        </w:rPr>
        <w:t xml:space="preserve"> Määruse § 18 lõikes 5 tehakse redaktsiooniline parandus</w:t>
      </w:r>
      <w:r w:rsidR="009E5C15">
        <w:rPr>
          <w:lang w:val="et-EE"/>
        </w:rPr>
        <w:t>. M</w:t>
      </w:r>
      <w:r w:rsidR="009E5C15" w:rsidRPr="008E6807">
        <w:rPr>
          <w:lang w:val="et-EE"/>
        </w:rPr>
        <w:t xml:space="preserve">ääruses käsitletud kulude </w:t>
      </w:r>
      <w:r w:rsidR="00546C71">
        <w:rPr>
          <w:lang w:val="et-EE"/>
        </w:rPr>
        <w:t>k</w:t>
      </w:r>
      <w:r w:rsidR="009E5C15" w:rsidRPr="008E6807">
        <w:rPr>
          <w:lang w:val="et-EE"/>
        </w:rPr>
        <w:t>atmise või hüvitamise</w:t>
      </w:r>
      <w:r w:rsidR="009E5C15">
        <w:rPr>
          <w:lang w:val="et-EE"/>
        </w:rPr>
        <w:t xml:space="preserve">ga seotud </w:t>
      </w:r>
      <w:r w:rsidR="009E5C15" w:rsidRPr="008E6807">
        <w:rPr>
          <w:lang w:val="et-EE"/>
        </w:rPr>
        <w:t>otsuse</w:t>
      </w:r>
      <w:r w:rsidR="009E5C15">
        <w:rPr>
          <w:lang w:val="et-EE"/>
        </w:rPr>
        <w:t>d teeb määruse § 2 lõike 6 kohaselt</w:t>
      </w:r>
      <w:r w:rsidR="009E5C15" w:rsidRPr="008E6807">
        <w:rPr>
          <w:lang w:val="et-EE"/>
        </w:rPr>
        <w:t xml:space="preserve"> Välisministeeriumi </w:t>
      </w:r>
      <w:r w:rsidR="009E5C15">
        <w:rPr>
          <w:lang w:val="et-EE"/>
        </w:rPr>
        <w:t xml:space="preserve">kantsler </w:t>
      </w:r>
      <w:r w:rsidR="009E5C15" w:rsidRPr="008E6807">
        <w:rPr>
          <w:lang w:val="et-EE"/>
        </w:rPr>
        <w:t>v</w:t>
      </w:r>
      <w:r w:rsidR="009E5C15">
        <w:rPr>
          <w:lang w:val="et-EE"/>
        </w:rPr>
        <w:t>õi lähetajaministeeriumi kantsler</w:t>
      </w:r>
      <w:r w:rsidR="009E5C15" w:rsidRPr="008E6807">
        <w:rPr>
          <w:lang w:val="et-EE"/>
        </w:rPr>
        <w:t xml:space="preserve"> või </w:t>
      </w:r>
      <w:r w:rsidR="009E5C15">
        <w:rPr>
          <w:lang w:val="et-EE"/>
        </w:rPr>
        <w:t>kummagi</w:t>
      </w:r>
      <w:r w:rsidR="009E5C15" w:rsidRPr="008E6807">
        <w:rPr>
          <w:lang w:val="et-EE"/>
        </w:rPr>
        <w:t xml:space="preserve"> volitatud isik</w:t>
      </w:r>
      <w:r w:rsidR="009E5C15">
        <w:rPr>
          <w:lang w:val="et-EE"/>
        </w:rPr>
        <w:t>.</w:t>
      </w:r>
    </w:p>
    <w:p w14:paraId="29743F6C" w14:textId="6BB1EAB9" w:rsidR="009E5C15" w:rsidRDefault="009E5C15" w:rsidP="00A63003">
      <w:pPr>
        <w:jc w:val="both"/>
        <w:rPr>
          <w:lang w:val="et-EE"/>
        </w:rPr>
      </w:pPr>
    </w:p>
    <w:p w14:paraId="2386A8E7" w14:textId="71F8E9EA" w:rsidR="009E5C15" w:rsidRDefault="009E5C15" w:rsidP="00A63003">
      <w:pPr>
        <w:jc w:val="both"/>
        <w:rPr>
          <w:lang w:val="et-EE"/>
        </w:rPr>
      </w:pPr>
      <w:r w:rsidRPr="008F4296">
        <w:rPr>
          <w:u w:val="single"/>
          <w:lang w:val="et-EE"/>
        </w:rPr>
        <w:t>Eelnõu § 1 p</w:t>
      </w:r>
      <w:r w:rsidR="00707A1C">
        <w:rPr>
          <w:u w:val="single"/>
          <w:lang w:val="et-EE"/>
        </w:rPr>
        <w:t>unkt</w:t>
      </w:r>
      <w:r w:rsidRPr="008F4296">
        <w:rPr>
          <w:u w:val="single"/>
          <w:lang w:val="et-EE"/>
        </w:rPr>
        <w:t xml:space="preserve"> 4</w:t>
      </w:r>
      <w:r w:rsidR="00781B5B">
        <w:rPr>
          <w:u w:val="single"/>
          <w:lang w:val="et-EE"/>
        </w:rPr>
        <w:t>4</w:t>
      </w:r>
      <w:r w:rsidR="003D6E15">
        <w:rPr>
          <w:u w:val="single"/>
          <w:lang w:val="et-EE"/>
        </w:rPr>
        <w:t>.</w:t>
      </w:r>
      <w:r>
        <w:rPr>
          <w:lang w:val="et-EE"/>
        </w:rPr>
        <w:t xml:space="preserve"> Määruse § 18 täiendatakse lõikega 7, mille kohaselt katab teenistuja </w:t>
      </w:r>
      <w:r w:rsidR="00CF29F2">
        <w:rPr>
          <w:lang w:val="et-EE"/>
        </w:rPr>
        <w:t xml:space="preserve">§-s 18 nimetatud </w:t>
      </w:r>
      <w:r>
        <w:rPr>
          <w:lang w:val="et-EE"/>
        </w:rPr>
        <w:t>kulud Välisministeerium või lähetajaministeerium, kui kulude katmiseks asukohariigis ei ole võimalik sõlmida § 18 lõikes 1 nimetatud meditsiiniabikindlustust. Säte lisatakse, kuna praktikas tekib olukordi, kus asukohariigis ei ole võimalik meditsiiniabikindlustust sõlmida</w:t>
      </w:r>
      <w:r w:rsidR="005C7958">
        <w:rPr>
          <w:lang w:val="et-EE"/>
        </w:rPr>
        <w:t xml:space="preserve"> (nt ei pakuta turul meditsiiniabikindlustust riikides, kus toimub relvakonflikt või sõda),</w:t>
      </w:r>
      <w:r>
        <w:rPr>
          <w:lang w:val="et-EE"/>
        </w:rPr>
        <w:t xml:space="preserve"> kuid teenistujate kulud </w:t>
      </w:r>
      <w:r w:rsidR="005C7958">
        <w:rPr>
          <w:lang w:val="et-EE"/>
        </w:rPr>
        <w:t xml:space="preserve">tuleb </w:t>
      </w:r>
      <w:r w:rsidR="00546C71">
        <w:rPr>
          <w:lang w:val="et-EE"/>
        </w:rPr>
        <w:t xml:space="preserve">siiski </w:t>
      </w:r>
      <w:r w:rsidR="005C7958">
        <w:rPr>
          <w:lang w:val="et-EE"/>
        </w:rPr>
        <w:t>katta.</w:t>
      </w:r>
    </w:p>
    <w:p w14:paraId="334FF882" w14:textId="1DFD68B9" w:rsidR="005C7958" w:rsidRDefault="005C7958" w:rsidP="00A63003">
      <w:pPr>
        <w:jc w:val="both"/>
        <w:rPr>
          <w:lang w:val="et-EE"/>
        </w:rPr>
      </w:pPr>
    </w:p>
    <w:p w14:paraId="1DA73E5A" w14:textId="1414FAB8" w:rsidR="005C7958" w:rsidRDefault="005C7958" w:rsidP="00A63003">
      <w:pPr>
        <w:jc w:val="both"/>
        <w:rPr>
          <w:lang w:val="et-EE"/>
        </w:rPr>
      </w:pPr>
      <w:r w:rsidRPr="008F4296">
        <w:rPr>
          <w:u w:val="single"/>
          <w:lang w:val="et-EE"/>
        </w:rPr>
        <w:t>Eelnõu § 1 p</w:t>
      </w:r>
      <w:r w:rsidR="00707A1C">
        <w:rPr>
          <w:u w:val="single"/>
          <w:lang w:val="et-EE"/>
        </w:rPr>
        <w:t>unkt</w:t>
      </w:r>
      <w:r w:rsidRPr="008F4296">
        <w:rPr>
          <w:u w:val="single"/>
          <w:lang w:val="et-EE"/>
        </w:rPr>
        <w:t xml:space="preserve"> 4</w:t>
      </w:r>
      <w:r w:rsidR="00781B5B">
        <w:rPr>
          <w:u w:val="single"/>
          <w:lang w:val="et-EE"/>
        </w:rPr>
        <w:t>5</w:t>
      </w:r>
      <w:r w:rsidR="003D6E15">
        <w:rPr>
          <w:u w:val="single"/>
          <w:lang w:val="et-EE"/>
        </w:rPr>
        <w:t>.</w:t>
      </w:r>
      <w:r>
        <w:rPr>
          <w:lang w:val="et-EE"/>
        </w:rPr>
        <w:t xml:space="preserve"> Määruse § 19 lõikes 4 tehakse redaktsioonilised parandused. M</w:t>
      </w:r>
      <w:r w:rsidRPr="008E6807">
        <w:rPr>
          <w:lang w:val="et-EE"/>
        </w:rPr>
        <w:t xml:space="preserve">ääruses käsitletud kulude </w:t>
      </w:r>
      <w:r w:rsidRPr="00CF29F2">
        <w:rPr>
          <w:lang w:val="et-EE"/>
        </w:rPr>
        <w:t>katmise või hüvitamisega</w:t>
      </w:r>
      <w:r>
        <w:rPr>
          <w:lang w:val="et-EE"/>
        </w:rPr>
        <w:t xml:space="preserve"> seotud </w:t>
      </w:r>
      <w:r w:rsidRPr="008E6807">
        <w:rPr>
          <w:lang w:val="et-EE"/>
        </w:rPr>
        <w:t>otsuse</w:t>
      </w:r>
      <w:r>
        <w:rPr>
          <w:lang w:val="et-EE"/>
        </w:rPr>
        <w:t>d teeb määruse § 2 lõike 6 kohaselt</w:t>
      </w:r>
      <w:r w:rsidRPr="008E6807">
        <w:rPr>
          <w:lang w:val="et-EE"/>
        </w:rPr>
        <w:t xml:space="preserve"> Välisministeeriumi </w:t>
      </w:r>
      <w:r>
        <w:rPr>
          <w:lang w:val="et-EE"/>
        </w:rPr>
        <w:t xml:space="preserve">kantsler </w:t>
      </w:r>
      <w:r w:rsidRPr="008E6807">
        <w:rPr>
          <w:lang w:val="et-EE"/>
        </w:rPr>
        <w:t>v</w:t>
      </w:r>
      <w:r>
        <w:rPr>
          <w:lang w:val="et-EE"/>
        </w:rPr>
        <w:t>õi lähetajaministeeriumi kantsler</w:t>
      </w:r>
      <w:r w:rsidRPr="008E6807">
        <w:rPr>
          <w:lang w:val="et-EE"/>
        </w:rPr>
        <w:t xml:space="preserve"> või </w:t>
      </w:r>
      <w:r>
        <w:rPr>
          <w:lang w:val="et-EE"/>
        </w:rPr>
        <w:t>kummagi</w:t>
      </w:r>
      <w:r w:rsidRPr="008E6807">
        <w:rPr>
          <w:lang w:val="et-EE"/>
        </w:rPr>
        <w:t xml:space="preserve"> volitatud isik</w:t>
      </w:r>
      <w:r>
        <w:rPr>
          <w:lang w:val="et-EE"/>
        </w:rPr>
        <w:t xml:space="preserve">. Samuti ei ole vajalik viide määruse § 2 lõikele 5, kuna kõigi kulude </w:t>
      </w:r>
      <w:r w:rsidRPr="00CF29F2">
        <w:rPr>
          <w:lang w:val="et-EE"/>
        </w:rPr>
        <w:t>hüvitamise</w:t>
      </w:r>
      <w:r>
        <w:rPr>
          <w:lang w:val="et-EE"/>
        </w:rPr>
        <w:t xml:space="preserve"> otsuste langetamisel tuleb arvestada selles sättes kehtestatud nõu</w:t>
      </w:r>
      <w:r w:rsidR="00D53067">
        <w:rPr>
          <w:lang w:val="et-EE"/>
        </w:rPr>
        <w:t>deid</w:t>
      </w:r>
      <w:r>
        <w:rPr>
          <w:lang w:val="et-EE"/>
        </w:rPr>
        <w:t>.</w:t>
      </w:r>
    </w:p>
    <w:p w14:paraId="250E8341" w14:textId="1901B954" w:rsidR="005C7958" w:rsidRDefault="005C7958" w:rsidP="00A63003">
      <w:pPr>
        <w:jc w:val="both"/>
        <w:rPr>
          <w:lang w:val="et-EE"/>
        </w:rPr>
      </w:pPr>
    </w:p>
    <w:p w14:paraId="722F85E2" w14:textId="17F5BC7F" w:rsidR="005C7958" w:rsidRDefault="005C7958" w:rsidP="00A63003">
      <w:pPr>
        <w:jc w:val="both"/>
        <w:rPr>
          <w:lang w:val="et-EE"/>
        </w:rPr>
      </w:pPr>
      <w:r w:rsidRPr="008F4296">
        <w:rPr>
          <w:u w:val="single"/>
          <w:lang w:val="et-EE"/>
        </w:rPr>
        <w:t>Eelnõu § 1 p</w:t>
      </w:r>
      <w:r w:rsidR="00707A1C">
        <w:rPr>
          <w:u w:val="single"/>
          <w:lang w:val="et-EE"/>
        </w:rPr>
        <w:t>unkt</w:t>
      </w:r>
      <w:r w:rsidRPr="008F4296">
        <w:rPr>
          <w:u w:val="single"/>
          <w:lang w:val="et-EE"/>
        </w:rPr>
        <w:t xml:space="preserve"> 4</w:t>
      </w:r>
      <w:r w:rsidR="00781B5B">
        <w:rPr>
          <w:u w:val="single"/>
          <w:lang w:val="et-EE"/>
        </w:rPr>
        <w:t>6</w:t>
      </w:r>
      <w:r w:rsidR="003D6E15">
        <w:rPr>
          <w:u w:val="single"/>
          <w:lang w:val="et-EE"/>
        </w:rPr>
        <w:t>.</w:t>
      </w:r>
      <w:r>
        <w:rPr>
          <w:lang w:val="et-EE"/>
        </w:rPr>
        <w:t xml:space="preserve"> Määruse § 20 lõikes 1 </w:t>
      </w:r>
      <w:r w:rsidR="006D33EF">
        <w:rPr>
          <w:lang w:val="et-EE"/>
        </w:rPr>
        <w:t>muudetakse</w:t>
      </w:r>
      <w:r>
        <w:rPr>
          <w:lang w:val="et-EE"/>
        </w:rPr>
        <w:t xml:space="preserve"> praktikas </w:t>
      </w:r>
      <w:r w:rsidR="00D53067">
        <w:rPr>
          <w:lang w:val="et-EE"/>
        </w:rPr>
        <w:t xml:space="preserve">tekkinud </w:t>
      </w:r>
      <w:r w:rsidR="006D33EF">
        <w:rPr>
          <w:lang w:val="et-EE"/>
        </w:rPr>
        <w:t>vajaduste</w:t>
      </w:r>
      <w:r w:rsidR="00D53067">
        <w:rPr>
          <w:lang w:val="et-EE"/>
        </w:rPr>
        <w:t xml:space="preserve"> tõttu </w:t>
      </w:r>
      <w:r>
        <w:rPr>
          <w:lang w:val="et-EE"/>
        </w:rPr>
        <w:t>punk</w:t>
      </w:r>
      <w:r w:rsidR="006D33EF">
        <w:rPr>
          <w:lang w:val="et-EE"/>
        </w:rPr>
        <w:t>te 1 ja 2. Punkti</w:t>
      </w:r>
      <w:r w:rsidR="00D53067">
        <w:rPr>
          <w:lang w:val="et-EE"/>
        </w:rPr>
        <w:t>s</w:t>
      </w:r>
      <w:r w:rsidR="006D33EF">
        <w:rPr>
          <w:lang w:val="et-EE"/>
        </w:rPr>
        <w:t xml:space="preserve"> 1 lisatakse </w:t>
      </w:r>
      <w:r w:rsidR="006D33EF" w:rsidRPr="00BB7536">
        <w:rPr>
          <w:lang w:val="et-EE"/>
        </w:rPr>
        <w:t>registreerimis- ja õppemaks</w:t>
      </w:r>
      <w:r w:rsidR="006D33EF">
        <w:rPr>
          <w:lang w:val="et-EE"/>
        </w:rPr>
        <w:t>ule</w:t>
      </w:r>
      <w:r w:rsidR="006D33EF" w:rsidRPr="00BB7536">
        <w:rPr>
          <w:lang w:val="et-EE"/>
        </w:rPr>
        <w:t xml:space="preserve"> ning sellega seoses ettenähtud deposii</w:t>
      </w:r>
      <w:r w:rsidR="006D33EF">
        <w:rPr>
          <w:lang w:val="et-EE"/>
        </w:rPr>
        <w:t>tidele ka</w:t>
      </w:r>
      <w:r w:rsidR="006D33EF" w:rsidRPr="00BB7536">
        <w:rPr>
          <w:lang w:val="et-EE"/>
        </w:rPr>
        <w:t xml:space="preserve"> </w:t>
      </w:r>
      <w:r w:rsidR="006D33EF">
        <w:rPr>
          <w:lang w:val="et-EE"/>
        </w:rPr>
        <w:t>„</w:t>
      </w:r>
      <w:r w:rsidR="006D33EF" w:rsidRPr="00BB7536">
        <w:rPr>
          <w:lang w:val="et-EE"/>
        </w:rPr>
        <w:t>muud sarnased kohustuslikud tasud</w:t>
      </w:r>
      <w:r w:rsidR="006D33EF">
        <w:rPr>
          <w:lang w:val="et-EE"/>
        </w:rPr>
        <w:t>“, kuna koolid võivad nõuda veel eri nimetustega tasusid, mille tasumine on neis õppimiseks kohustuslik</w:t>
      </w:r>
      <w:r w:rsidR="0034426F">
        <w:rPr>
          <w:lang w:val="et-EE"/>
        </w:rPr>
        <w:t xml:space="preserve"> (</w:t>
      </w:r>
      <w:r w:rsidR="008D1237">
        <w:rPr>
          <w:lang w:val="et-EE"/>
        </w:rPr>
        <w:t>taotluse läbivaatamise tasu</w:t>
      </w:r>
      <w:r w:rsidR="00EB5BEC">
        <w:rPr>
          <w:lang w:val="et-EE"/>
        </w:rPr>
        <w:t>, kapitalitasu</w:t>
      </w:r>
      <w:r w:rsidR="008D1237">
        <w:rPr>
          <w:lang w:val="et-EE"/>
        </w:rPr>
        <w:t xml:space="preserve"> vms)</w:t>
      </w:r>
      <w:r w:rsidR="006D33EF">
        <w:rPr>
          <w:lang w:val="et-EE"/>
        </w:rPr>
        <w:t>. Punktist 2 jäetakse välja konkreetse</w:t>
      </w:r>
      <w:r w:rsidR="00107BEB">
        <w:rPr>
          <w:lang w:val="et-EE"/>
        </w:rPr>
        <w:t>d viited</w:t>
      </w:r>
      <w:r w:rsidR="006D33EF">
        <w:rPr>
          <w:lang w:val="et-EE"/>
        </w:rPr>
        <w:t xml:space="preserve"> õpikutele, töövihikutele ja kaartidele. Kuna VäTS</w:t>
      </w:r>
      <w:r w:rsidR="00D53067">
        <w:rPr>
          <w:lang w:val="et-EE"/>
        </w:rPr>
        <w:t>is</w:t>
      </w:r>
      <w:r w:rsidR="006D33EF">
        <w:rPr>
          <w:lang w:val="et-EE"/>
        </w:rPr>
        <w:t xml:space="preserve"> nä</w:t>
      </w:r>
      <w:r w:rsidR="00D53067">
        <w:rPr>
          <w:lang w:val="et-EE"/>
        </w:rPr>
        <w:t>hakse</w:t>
      </w:r>
      <w:r w:rsidR="006D33EF">
        <w:rPr>
          <w:lang w:val="et-EE"/>
        </w:rPr>
        <w:t xml:space="preserve"> ette</w:t>
      </w:r>
      <w:r w:rsidR="00D53067">
        <w:rPr>
          <w:lang w:val="et-EE"/>
        </w:rPr>
        <w:t>, et</w:t>
      </w:r>
      <w:r w:rsidR="006D33EF">
        <w:rPr>
          <w:lang w:val="et-EE"/>
        </w:rPr>
        <w:t xml:space="preserve"> pikaajalises välislähetuses töötavate teenistujate laste hariduse omandamise kulud ka</w:t>
      </w:r>
      <w:r w:rsidR="00D53067">
        <w:rPr>
          <w:lang w:val="et-EE"/>
        </w:rPr>
        <w:t>etakse</w:t>
      </w:r>
      <w:r w:rsidR="006D33EF">
        <w:rPr>
          <w:lang w:val="et-EE"/>
        </w:rPr>
        <w:t>, siis on Välisministeeriumil või lähetajaministeeriumil kohustus katta kõigi kohustuslike õppematerjalide kulud ning ei ole otstarbekas tuua määruses välja piiravat loetelu.</w:t>
      </w:r>
      <w:r w:rsidR="00107BEB">
        <w:rPr>
          <w:lang w:val="et-EE"/>
        </w:rPr>
        <w:t xml:space="preserve"> Punktis 4 jäetakse hüvitatavate hariduse omandamise kulude</w:t>
      </w:r>
      <w:r w:rsidR="00A20CB8">
        <w:rPr>
          <w:lang w:val="et-EE"/>
        </w:rPr>
        <w:t xml:space="preserve"> seast välja võimalus erandjuhul hüvitada kooli organiseeritud lapse transport kooli ja tagasi 100% ulatuses, kui kool asub teises riigis. Nimetatud säte kohtleb asukohariigi koolis õppivate laste vanemaid </w:t>
      </w:r>
      <w:r w:rsidR="00D53067">
        <w:rPr>
          <w:lang w:val="et-EE"/>
        </w:rPr>
        <w:t xml:space="preserve">ebavõrdselt </w:t>
      </w:r>
      <w:r w:rsidR="00A20CB8">
        <w:rPr>
          <w:lang w:val="et-EE"/>
        </w:rPr>
        <w:t>ning selle jär</w:t>
      </w:r>
      <w:r w:rsidR="00D53067">
        <w:rPr>
          <w:lang w:val="et-EE"/>
        </w:rPr>
        <w:t>ele</w:t>
      </w:r>
      <w:r w:rsidR="00A20CB8">
        <w:rPr>
          <w:lang w:val="et-EE"/>
        </w:rPr>
        <w:t xml:space="preserve"> ei ole praktikas ka vajadust, kuna reeglina õpivad teenistujate lapsed asukohariigis asuvas koolis. Eelnõu jõustumisel on edaspidi võimalik põhjendatud juhul hüvitada kooli organiseeritud lapse transport kooli ja tagasi 75% ulatuses.</w:t>
      </w:r>
    </w:p>
    <w:p w14:paraId="788CEA57" w14:textId="51070EBB" w:rsidR="00972271" w:rsidRDefault="00972271" w:rsidP="00A63003">
      <w:pPr>
        <w:jc w:val="both"/>
        <w:rPr>
          <w:lang w:val="et-EE"/>
        </w:rPr>
      </w:pPr>
    </w:p>
    <w:p w14:paraId="16CCF0FB" w14:textId="740BB0CC" w:rsidR="00972271" w:rsidRDefault="00972271" w:rsidP="00A63003">
      <w:pPr>
        <w:jc w:val="both"/>
        <w:rPr>
          <w:lang w:val="et-EE"/>
        </w:rPr>
      </w:pPr>
      <w:r w:rsidRPr="008F4296">
        <w:rPr>
          <w:u w:val="single"/>
          <w:lang w:val="et-EE"/>
        </w:rPr>
        <w:t>Eelnõu § 1 p</w:t>
      </w:r>
      <w:r w:rsidR="00707A1C">
        <w:rPr>
          <w:u w:val="single"/>
          <w:lang w:val="et-EE"/>
        </w:rPr>
        <w:t>unkt</w:t>
      </w:r>
      <w:r w:rsidRPr="008F4296">
        <w:rPr>
          <w:u w:val="single"/>
          <w:lang w:val="et-EE"/>
        </w:rPr>
        <w:t xml:space="preserve"> 4</w:t>
      </w:r>
      <w:r w:rsidR="00781B5B">
        <w:rPr>
          <w:u w:val="single"/>
          <w:lang w:val="et-EE"/>
        </w:rPr>
        <w:t>7</w:t>
      </w:r>
      <w:r w:rsidR="003D6E15">
        <w:rPr>
          <w:u w:val="single"/>
          <w:lang w:val="et-EE"/>
        </w:rPr>
        <w:t>.</w:t>
      </w:r>
      <w:r>
        <w:rPr>
          <w:lang w:val="et-EE"/>
        </w:rPr>
        <w:t xml:space="preserve"> Määruse § 20 lõikes 4 tehakse redaktsioonilised parandused. M</w:t>
      </w:r>
      <w:r w:rsidRPr="008E6807">
        <w:rPr>
          <w:lang w:val="et-EE"/>
        </w:rPr>
        <w:t>ääruses käsitletud kulude katmise või hüvitamise</w:t>
      </w:r>
      <w:r>
        <w:rPr>
          <w:lang w:val="et-EE"/>
        </w:rPr>
        <w:t xml:space="preserve">ga seotud </w:t>
      </w:r>
      <w:r w:rsidRPr="008E6807">
        <w:rPr>
          <w:lang w:val="et-EE"/>
        </w:rPr>
        <w:t>otsuse</w:t>
      </w:r>
      <w:r>
        <w:rPr>
          <w:lang w:val="et-EE"/>
        </w:rPr>
        <w:t>d teeb määruse § 2 lõike 6 kohaselt</w:t>
      </w:r>
      <w:r w:rsidRPr="008E6807">
        <w:rPr>
          <w:lang w:val="et-EE"/>
        </w:rPr>
        <w:t xml:space="preserve"> Välisministeeriumi </w:t>
      </w:r>
      <w:r>
        <w:rPr>
          <w:lang w:val="et-EE"/>
        </w:rPr>
        <w:t xml:space="preserve">kantsler </w:t>
      </w:r>
      <w:r w:rsidRPr="008E6807">
        <w:rPr>
          <w:lang w:val="et-EE"/>
        </w:rPr>
        <w:t>v</w:t>
      </w:r>
      <w:r>
        <w:rPr>
          <w:lang w:val="et-EE"/>
        </w:rPr>
        <w:t>õi lähetajaministeeriumi kantsler</w:t>
      </w:r>
      <w:r w:rsidRPr="008E6807">
        <w:rPr>
          <w:lang w:val="et-EE"/>
        </w:rPr>
        <w:t xml:space="preserve"> või </w:t>
      </w:r>
      <w:r>
        <w:rPr>
          <w:lang w:val="et-EE"/>
        </w:rPr>
        <w:t>kummagi</w:t>
      </w:r>
      <w:r w:rsidRPr="008E6807">
        <w:rPr>
          <w:lang w:val="et-EE"/>
        </w:rPr>
        <w:t xml:space="preserve"> volitatud isik</w:t>
      </w:r>
      <w:r>
        <w:rPr>
          <w:lang w:val="et-EE"/>
        </w:rPr>
        <w:t>.</w:t>
      </w:r>
      <w:r w:rsidR="009916D7" w:rsidRPr="009916D7">
        <w:t xml:space="preserve"> </w:t>
      </w:r>
      <w:r w:rsidR="009916D7" w:rsidRPr="009916D7">
        <w:rPr>
          <w:lang w:val="et-EE"/>
        </w:rPr>
        <w:t>Arvestatud on VäTSi 1. jaanuaril 2025</w:t>
      </w:r>
      <w:r w:rsidR="004D1018">
        <w:rPr>
          <w:lang w:val="et-EE"/>
        </w:rPr>
        <w:t>. a</w:t>
      </w:r>
      <w:r w:rsidR="009916D7" w:rsidRPr="009916D7">
        <w:rPr>
          <w:lang w:val="et-EE"/>
        </w:rPr>
        <w:t xml:space="preserve"> jõustuvaid muudatusi, mille kohaselt jäetakse erialadiplomaatide ja koosseisuväliste haldusteenistujate välislähetustega seonduv lähetajaministeeriumi pädevusse.</w:t>
      </w:r>
    </w:p>
    <w:p w14:paraId="59162110" w14:textId="40FF3575" w:rsidR="00972271" w:rsidRDefault="00972271" w:rsidP="00A63003">
      <w:pPr>
        <w:jc w:val="both"/>
        <w:rPr>
          <w:lang w:val="et-EE"/>
        </w:rPr>
      </w:pPr>
    </w:p>
    <w:p w14:paraId="19B2B0C2" w14:textId="5F660AE1" w:rsidR="00972271" w:rsidRDefault="00972271" w:rsidP="00A63003">
      <w:pPr>
        <w:jc w:val="both"/>
        <w:rPr>
          <w:lang w:val="et-EE"/>
        </w:rPr>
      </w:pPr>
      <w:r w:rsidRPr="008F4296">
        <w:rPr>
          <w:u w:val="single"/>
          <w:lang w:val="et-EE"/>
        </w:rPr>
        <w:t>Eelnõu § 1 p</w:t>
      </w:r>
      <w:r w:rsidR="00707A1C">
        <w:rPr>
          <w:u w:val="single"/>
          <w:lang w:val="et-EE"/>
        </w:rPr>
        <w:t>unkt</w:t>
      </w:r>
      <w:r w:rsidRPr="008F4296">
        <w:rPr>
          <w:u w:val="single"/>
          <w:lang w:val="et-EE"/>
        </w:rPr>
        <w:t xml:space="preserve"> 4</w:t>
      </w:r>
      <w:r w:rsidR="00781B5B">
        <w:rPr>
          <w:u w:val="single"/>
          <w:lang w:val="et-EE"/>
        </w:rPr>
        <w:t>8</w:t>
      </w:r>
      <w:r w:rsidR="003D6E15">
        <w:rPr>
          <w:u w:val="single"/>
          <w:lang w:val="et-EE"/>
        </w:rPr>
        <w:t>.</w:t>
      </w:r>
      <w:r>
        <w:rPr>
          <w:lang w:val="et-EE"/>
        </w:rPr>
        <w:t xml:space="preserve"> Määruse § 21 lõi</w:t>
      </w:r>
      <w:r w:rsidR="00B22DE5">
        <w:rPr>
          <w:lang w:val="et-EE"/>
        </w:rPr>
        <w:t>gete</w:t>
      </w:r>
      <w:r>
        <w:rPr>
          <w:lang w:val="et-EE"/>
        </w:rPr>
        <w:t xml:space="preserve">s 1 </w:t>
      </w:r>
      <w:r w:rsidR="00B22DE5">
        <w:rPr>
          <w:lang w:val="et-EE"/>
        </w:rPr>
        <w:t xml:space="preserve">ja 2 </w:t>
      </w:r>
      <w:r>
        <w:rPr>
          <w:lang w:val="et-EE"/>
        </w:rPr>
        <w:t>nimetatud teenistuja ja temaga kaasasolevate perekonnaliikmete Eestisse puhkusele sõidu</w:t>
      </w:r>
      <w:r w:rsidR="00C85659">
        <w:rPr>
          <w:lang w:val="et-EE"/>
        </w:rPr>
        <w:t xml:space="preserve"> ja lähetusse sõitmise ja sealt naasmise </w:t>
      </w:r>
      <w:r>
        <w:rPr>
          <w:lang w:val="et-EE"/>
        </w:rPr>
        <w:t xml:space="preserve">kulude hüvitamise kord ühtlustatakse teiste määruses nimetatud kulude hüvitamisega, st nende kulude </w:t>
      </w:r>
      <w:r>
        <w:rPr>
          <w:lang w:val="et-EE"/>
        </w:rPr>
        <w:lastRenderedPageBreak/>
        <w:t>hüvitamise</w:t>
      </w:r>
      <w:r w:rsidR="00B22DE5">
        <w:rPr>
          <w:lang w:val="et-EE"/>
        </w:rPr>
        <w:t xml:space="preserve"> kooskõlastamine ei ole vajalik, vaid </w:t>
      </w:r>
      <w:r w:rsidR="00B22DE5" w:rsidRPr="008E6807">
        <w:rPr>
          <w:lang w:val="et-EE"/>
        </w:rPr>
        <w:t>kulude hüvitamise</w:t>
      </w:r>
      <w:r w:rsidR="00B22DE5">
        <w:rPr>
          <w:lang w:val="et-EE"/>
        </w:rPr>
        <w:t xml:space="preserve">ga seotud </w:t>
      </w:r>
      <w:r w:rsidR="00B22DE5" w:rsidRPr="008E6807">
        <w:rPr>
          <w:lang w:val="et-EE"/>
        </w:rPr>
        <w:t>otsuse</w:t>
      </w:r>
      <w:r w:rsidR="00B22DE5">
        <w:rPr>
          <w:lang w:val="et-EE"/>
        </w:rPr>
        <w:t xml:space="preserve"> teeb määruse § 2 lõike 6 kohaselt</w:t>
      </w:r>
      <w:r w:rsidR="00B22DE5" w:rsidRPr="008E6807">
        <w:rPr>
          <w:lang w:val="et-EE"/>
        </w:rPr>
        <w:t xml:space="preserve"> Välisministeeriumi </w:t>
      </w:r>
      <w:r w:rsidR="00B22DE5">
        <w:rPr>
          <w:lang w:val="et-EE"/>
        </w:rPr>
        <w:t xml:space="preserve">kantsler </w:t>
      </w:r>
      <w:r w:rsidR="00B22DE5" w:rsidRPr="008E6807">
        <w:rPr>
          <w:lang w:val="et-EE"/>
        </w:rPr>
        <w:t>v</w:t>
      </w:r>
      <w:r w:rsidR="00B22DE5">
        <w:rPr>
          <w:lang w:val="et-EE"/>
        </w:rPr>
        <w:t>õi lähetajaministeeriumi kantsler</w:t>
      </w:r>
      <w:r w:rsidR="00B22DE5" w:rsidRPr="008E6807">
        <w:rPr>
          <w:lang w:val="et-EE"/>
        </w:rPr>
        <w:t xml:space="preserve"> või </w:t>
      </w:r>
      <w:r w:rsidR="00B22DE5">
        <w:rPr>
          <w:lang w:val="et-EE"/>
        </w:rPr>
        <w:t>kummagi</w:t>
      </w:r>
      <w:r w:rsidR="00B22DE5" w:rsidRPr="008E6807">
        <w:rPr>
          <w:lang w:val="et-EE"/>
        </w:rPr>
        <w:t xml:space="preserve"> volitatud isik</w:t>
      </w:r>
      <w:r w:rsidR="00B22DE5">
        <w:rPr>
          <w:lang w:val="et-EE"/>
        </w:rPr>
        <w:t>. Ühtlasi lisatakse sättesse võimalus hüvitada sõidukulud k</w:t>
      </w:r>
      <w:r w:rsidR="00B22DE5" w:rsidRPr="00AC0DF8">
        <w:rPr>
          <w:lang w:val="et-EE"/>
        </w:rPr>
        <w:t>ahe järjestikuse lähetuse puhul Eesti kaudu</w:t>
      </w:r>
      <w:r w:rsidR="00B22DE5">
        <w:rPr>
          <w:lang w:val="et-EE"/>
        </w:rPr>
        <w:t>. Seda võib teha põhjendatud juhtudel, n</w:t>
      </w:r>
      <w:r w:rsidR="008D2372">
        <w:rPr>
          <w:lang w:val="et-EE"/>
        </w:rPr>
        <w:t>äiteks</w:t>
      </w:r>
      <w:r w:rsidR="00B22DE5">
        <w:rPr>
          <w:lang w:val="et-EE"/>
        </w:rPr>
        <w:t xml:space="preserve"> kui see on majanduslikult otstarbekam.</w:t>
      </w:r>
    </w:p>
    <w:p w14:paraId="0770930D" w14:textId="04C602B6" w:rsidR="00B22DE5" w:rsidRDefault="00B22DE5" w:rsidP="00A63003">
      <w:pPr>
        <w:jc w:val="both"/>
        <w:rPr>
          <w:lang w:val="et-EE"/>
        </w:rPr>
      </w:pPr>
    </w:p>
    <w:p w14:paraId="3B62C14E" w14:textId="0072A67E" w:rsidR="00B22DE5" w:rsidRDefault="00B22DE5" w:rsidP="00A63003">
      <w:pPr>
        <w:jc w:val="both"/>
        <w:rPr>
          <w:noProof/>
          <w:lang w:val="et-EE"/>
        </w:rPr>
      </w:pPr>
      <w:r w:rsidRPr="008F4296">
        <w:rPr>
          <w:u w:val="single"/>
          <w:lang w:val="et-EE"/>
        </w:rPr>
        <w:t>Eelnõu § 1 p</w:t>
      </w:r>
      <w:r w:rsidR="00707A1C">
        <w:rPr>
          <w:u w:val="single"/>
          <w:lang w:val="et-EE"/>
        </w:rPr>
        <w:t>unkt</w:t>
      </w:r>
      <w:r w:rsidRPr="008F4296">
        <w:rPr>
          <w:u w:val="single"/>
          <w:lang w:val="et-EE"/>
        </w:rPr>
        <w:t xml:space="preserve"> 4</w:t>
      </w:r>
      <w:r w:rsidR="00781B5B">
        <w:rPr>
          <w:u w:val="single"/>
          <w:lang w:val="et-EE"/>
        </w:rPr>
        <w:t>9</w:t>
      </w:r>
      <w:r w:rsidR="003D6E15">
        <w:rPr>
          <w:u w:val="single"/>
          <w:lang w:val="et-EE"/>
        </w:rPr>
        <w:t>.</w:t>
      </w:r>
      <w:r>
        <w:rPr>
          <w:lang w:val="et-EE"/>
        </w:rPr>
        <w:t xml:space="preserve"> Määruse § 21 täiendatakse lõikega 2</w:t>
      </w:r>
      <w:r>
        <w:rPr>
          <w:vertAlign w:val="superscript"/>
          <w:lang w:val="et-EE"/>
        </w:rPr>
        <w:t>1</w:t>
      </w:r>
      <w:r>
        <w:rPr>
          <w:lang w:val="et-EE"/>
        </w:rPr>
        <w:t xml:space="preserve">, mis annab aluse </w:t>
      </w:r>
      <w:r w:rsidRPr="00DF7291">
        <w:rPr>
          <w:noProof/>
          <w:lang w:val="et-EE"/>
        </w:rPr>
        <w:t>hüvita</w:t>
      </w:r>
      <w:r>
        <w:rPr>
          <w:noProof/>
          <w:lang w:val="et-EE"/>
        </w:rPr>
        <w:t>da</w:t>
      </w:r>
      <w:r w:rsidRPr="00DF7291">
        <w:rPr>
          <w:noProof/>
          <w:lang w:val="et-EE"/>
        </w:rPr>
        <w:t xml:space="preserve"> </w:t>
      </w:r>
      <w:r>
        <w:rPr>
          <w:noProof/>
          <w:lang w:val="et-EE"/>
        </w:rPr>
        <w:t xml:space="preserve">ka </w:t>
      </w:r>
      <w:r w:rsidRPr="00DF7291">
        <w:rPr>
          <w:noProof/>
          <w:lang w:val="et-EE"/>
        </w:rPr>
        <w:t>endise abikaasa või registreeritud elukaaslase elukohariiki naasmise sõidukulud</w:t>
      </w:r>
      <w:r>
        <w:rPr>
          <w:noProof/>
          <w:lang w:val="et-EE"/>
        </w:rPr>
        <w:t>, k</w:t>
      </w:r>
      <w:r w:rsidRPr="00DF7291">
        <w:rPr>
          <w:noProof/>
          <w:lang w:val="et-EE"/>
        </w:rPr>
        <w:t>ui teenistuja ja kaasasoleva abikaasa või registreeritud elukaaslase abielu lahutatakse või kooseluleping lõpetatakse välislähetuse jooksul</w:t>
      </w:r>
      <w:r>
        <w:rPr>
          <w:noProof/>
          <w:lang w:val="et-EE"/>
        </w:rPr>
        <w:t xml:space="preserve">. </w:t>
      </w:r>
      <w:r w:rsidR="00F54127">
        <w:rPr>
          <w:noProof/>
          <w:lang w:val="et-EE"/>
        </w:rPr>
        <w:t xml:space="preserve">Alus lisatakse praktikas </w:t>
      </w:r>
      <w:r w:rsidR="008D2372">
        <w:rPr>
          <w:noProof/>
          <w:lang w:val="et-EE"/>
        </w:rPr>
        <w:t xml:space="preserve">tekkinud </w:t>
      </w:r>
      <w:r w:rsidR="00F54127">
        <w:rPr>
          <w:noProof/>
          <w:lang w:val="et-EE"/>
        </w:rPr>
        <w:t>vajaduse</w:t>
      </w:r>
      <w:r w:rsidR="008D2372">
        <w:rPr>
          <w:noProof/>
          <w:lang w:val="et-EE"/>
        </w:rPr>
        <w:t xml:space="preserve"> tõttu</w:t>
      </w:r>
      <w:r w:rsidR="00F54127">
        <w:rPr>
          <w:noProof/>
          <w:lang w:val="et-EE"/>
        </w:rPr>
        <w:t>.</w:t>
      </w:r>
    </w:p>
    <w:p w14:paraId="23D1FBA0" w14:textId="49AEF613" w:rsidR="00F54127" w:rsidRDefault="00F54127" w:rsidP="00A63003">
      <w:pPr>
        <w:jc w:val="both"/>
        <w:rPr>
          <w:noProof/>
          <w:lang w:val="et-EE"/>
        </w:rPr>
      </w:pPr>
    </w:p>
    <w:p w14:paraId="582325A5" w14:textId="086C2DF0" w:rsidR="00F54127" w:rsidRPr="00B22DE5" w:rsidRDefault="00F54127" w:rsidP="00A63003">
      <w:pPr>
        <w:jc w:val="both"/>
        <w:rPr>
          <w:lang w:val="et-EE"/>
        </w:rPr>
      </w:pPr>
      <w:r w:rsidRPr="008F4296">
        <w:rPr>
          <w:noProof/>
          <w:u w:val="single"/>
          <w:lang w:val="et-EE"/>
        </w:rPr>
        <w:t>Eelnõu § 1 p</w:t>
      </w:r>
      <w:r w:rsidR="00707A1C">
        <w:rPr>
          <w:noProof/>
          <w:u w:val="single"/>
          <w:lang w:val="et-EE"/>
        </w:rPr>
        <w:t>unkt</w:t>
      </w:r>
      <w:r w:rsidRPr="008F4296">
        <w:rPr>
          <w:noProof/>
          <w:u w:val="single"/>
          <w:lang w:val="et-EE"/>
        </w:rPr>
        <w:t xml:space="preserve"> </w:t>
      </w:r>
      <w:r w:rsidR="00781B5B">
        <w:rPr>
          <w:noProof/>
          <w:u w:val="single"/>
          <w:lang w:val="et-EE"/>
        </w:rPr>
        <w:t>50</w:t>
      </w:r>
      <w:r w:rsidR="003D6E15">
        <w:rPr>
          <w:noProof/>
          <w:u w:val="single"/>
          <w:lang w:val="et-EE"/>
        </w:rPr>
        <w:t>.</w:t>
      </w:r>
      <w:r>
        <w:rPr>
          <w:noProof/>
          <w:lang w:val="et-EE"/>
        </w:rPr>
        <w:t xml:space="preserve"> Määruse § 21</w:t>
      </w:r>
      <w:r w:rsidR="0059597F">
        <w:rPr>
          <w:noProof/>
          <w:lang w:val="et-EE"/>
        </w:rPr>
        <w:t xml:space="preserve"> lõikes 3 </w:t>
      </w:r>
      <w:r w:rsidR="0059597F">
        <w:rPr>
          <w:lang w:val="et-EE"/>
        </w:rPr>
        <w:t xml:space="preserve">nimetatud </w:t>
      </w:r>
      <w:r w:rsidR="0059597F" w:rsidRPr="00AC0DF8">
        <w:rPr>
          <w:lang w:val="et-EE"/>
        </w:rPr>
        <w:t>teenistuja abikaasa,</w:t>
      </w:r>
      <w:r w:rsidR="0059597F">
        <w:rPr>
          <w:lang w:val="et-EE"/>
        </w:rPr>
        <w:t xml:space="preserve"> registreeritud elukaaslase,</w:t>
      </w:r>
      <w:r w:rsidR="0059597F" w:rsidRPr="00AC0DF8">
        <w:rPr>
          <w:lang w:val="et-EE"/>
        </w:rPr>
        <w:t xml:space="preserve"> alaealise või põhi- või keskharidust omandava või abivajava </w:t>
      </w:r>
      <w:r w:rsidR="0059597F">
        <w:rPr>
          <w:lang w:val="et-EE"/>
        </w:rPr>
        <w:t xml:space="preserve">vähenenud </w:t>
      </w:r>
      <w:r w:rsidR="0059597F" w:rsidRPr="00AC0DF8">
        <w:rPr>
          <w:lang w:val="et-EE"/>
        </w:rPr>
        <w:t>töövõime</w:t>
      </w:r>
      <w:r w:rsidR="0059597F">
        <w:rPr>
          <w:lang w:val="et-EE"/>
        </w:rPr>
        <w:t>ga</w:t>
      </w:r>
      <w:r w:rsidR="0059597F" w:rsidRPr="00AC0DF8">
        <w:rPr>
          <w:lang w:val="et-EE"/>
        </w:rPr>
        <w:t xml:space="preserve"> täisealise lapse</w:t>
      </w:r>
      <w:r w:rsidR="0059597F">
        <w:rPr>
          <w:lang w:val="et-EE"/>
        </w:rPr>
        <w:t>, kes ei ole teenistujaga välisesinduses kaasas,</w:t>
      </w:r>
      <w:r w:rsidR="0059597F" w:rsidRPr="00AC0DF8">
        <w:rPr>
          <w:lang w:val="et-EE"/>
        </w:rPr>
        <w:t xml:space="preserve"> välisesinduse asukohariiki ja sealt tagasi sõidu kulud</w:t>
      </w:r>
      <w:r w:rsidR="0059597F">
        <w:rPr>
          <w:lang w:val="et-EE"/>
        </w:rPr>
        <w:t>e</w:t>
      </w:r>
      <w:r w:rsidR="0059597F" w:rsidRPr="00AC0DF8">
        <w:rPr>
          <w:lang w:val="et-EE"/>
        </w:rPr>
        <w:t xml:space="preserve"> ning reisikindlustuse</w:t>
      </w:r>
      <w:r w:rsidR="0059597F">
        <w:rPr>
          <w:lang w:val="et-EE"/>
        </w:rPr>
        <w:t xml:space="preserve"> kulude hüvitamise kord ühtlustatakse teiste määruses nimetatud kulude hüvitamisega, st nende </w:t>
      </w:r>
      <w:r w:rsidR="0059597F" w:rsidRPr="008E6807">
        <w:rPr>
          <w:lang w:val="et-EE"/>
        </w:rPr>
        <w:t>hüvitamise</w:t>
      </w:r>
      <w:r w:rsidR="0059597F">
        <w:rPr>
          <w:lang w:val="et-EE"/>
        </w:rPr>
        <w:t xml:space="preserve">ga seotud </w:t>
      </w:r>
      <w:r w:rsidR="0059597F" w:rsidRPr="008E6807">
        <w:rPr>
          <w:lang w:val="et-EE"/>
        </w:rPr>
        <w:t>otsuse</w:t>
      </w:r>
      <w:r w:rsidR="0059597F">
        <w:rPr>
          <w:lang w:val="et-EE"/>
        </w:rPr>
        <w:t xml:space="preserve"> teeb määruse § 2 lõike 6 kohaselt</w:t>
      </w:r>
      <w:r w:rsidR="0059597F" w:rsidRPr="008E6807">
        <w:rPr>
          <w:lang w:val="et-EE"/>
        </w:rPr>
        <w:t xml:space="preserve"> Välisministeeriumi </w:t>
      </w:r>
      <w:r w:rsidR="0059597F">
        <w:rPr>
          <w:lang w:val="et-EE"/>
        </w:rPr>
        <w:t xml:space="preserve">kantsler </w:t>
      </w:r>
      <w:r w:rsidR="0059597F" w:rsidRPr="008E6807">
        <w:rPr>
          <w:lang w:val="et-EE"/>
        </w:rPr>
        <w:t>v</w:t>
      </w:r>
      <w:r w:rsidR="0059597F">
        <w:rPr>
          <w:lang w:val="et-EE"/>
        </w:rPr>
        <w:t>õi lähetajaministeeriumi kantsler</w:t>
      </w:r>
      <w:r w:rsidR="0059597F" w:rsidRPr="008E6807">
        <w:rPr>
          <w:lang w:val="et-EE"/>
        </w:rPr>
        <w:t xml:space="preserve"> või </w:t>
      </w:r>
      <w:r w:rsidR="0059597F">
        <w:rPr>
          <w:lang w:val="et-EE"/>
        </w:rPr>
        <w:t>kummagi</w:t>
      </w:r>
      <w:r w:rsidR="0059597F" w:rsidRPr="008E6807">
        <w:rPr>
          <w:lang w:val="et-EE"/>
        </w:rPr>
        <w:t xml:space="preserve"> volitatud isik</w:t>
      </w:r>
      <w:r w:rsidR="0059597F">
        <w:rPr>
          <w:lang w:val="et-EE"/>
        </w:rPr>
        <w:t>.</w:t>
      </w:r>
      <w:r w:rsidR="009916D7" w:rsidRPr="009916D7">
        <w:t xml:space="preserve"> </w:t>
      </w:r>
      <w:r w:rsidR="009916D7" w:rsidRPr="009916D7">
        <w:rPr>
          <w:lang w:val="et-EE"/>
        </w:rPr>
        <w:t>Arvestatud on VäTSi 1. jaanuaril 2025</w:t>
      </w:r>
      <w:r w:rsidR="004D1018">
        <w:rPr>
          <w:lang w:val="et-EE"/>
        </w:rPr>
        <w:t>. a</w:t>
      </w:r>
      <w:r w:rsidR="009916D7" w:rsidRPr="009916D7">
        <w:rPr>
          <w:lang w:val="et-EE"/>
        </w:rPr>
        <w:t xml:space="preserve"> jõustuvaid muudatusi, mille kohaselt jäetakse erialadiplomaatide ja koosseisuväliste haldusteenistujate välislähetustega seonduv lähetajaministeeriumi pädevusse.</w:t>
      </w:r>
    </w:p>
    <w:p w14:paraId="05A64194" w14:textId="1731ACC7" w:rsidR="00A63003" w:rsidRDefault="00A63003" w:rsidP="003A0ADC">
      <w:pPr>
        <w:jc w:val="both"/>
        <w:rPr>
          <w:lang w:val="et-EE"/>
        </w:rPr>
      </w:pPr>
    </w:p>
    <w:p w14:paraId="67BE04C4" w14:textId="1D1E44BC" w:rsidR="0059597F" w:rsidRDefault="0059597F" w:rsidP="003A0ADC">
      <w:pPr>
        <w:jc w:val="both"/>
        <w:rPr>
          <w:lang w:val="et-EE"/>
        </w:rPr>
      </w:pPr>
      <w:r>
        <w:rPr>
          <w:lang w:val="et-EE"/>
        </w:rPr>
        <w:t>Määruse § 21 lõi</w:t>
      </w:r>
      <w:r w:rsidR="00305861">
        <w:rPr>
          <w:lang w:val="et-EE"/>
        </w:rPr>
        <w:t>kes</w:t>
      </w:r>
      <w:r>
        <w:rPr>
          <w:lang w:val="et-EE"/>
        </w:rPr>
        <w:t xml:space="preserve"> 4 sätesta</w:t>
      </w:r>
      <w:r w:rsidR="00305861">
        <w:rPr>
          <w:lang w:val="et-EE"/>
        </w:rPr>
        <w:t>takse</w:t>
      </w:r>
      <w:r>
        <w:rPr>
          <w:lang w:val="et-EE"/>
        </w:rPr>
        <w:t>, et t</w:t>
      </w:r>
      <w:r w:rsidRPr="007F6F65">
        <w:rPr>
          <w:lang w:val="et-EE"/>
        </w:rPr>
        <w:t>äisaastast lühema lähetusperioodi eest hüvitatakse sõidukulud lähetusperioodiga proportsionaalselt.</w:t>
      </w:r>
      <w:r>
        <w:rPr>
          <w:lang w:val="et-EE"/>
        </w:rPr>
        <w:t xml:space="preserve"> See põhimõte on ka kehtivas määruses. Eelnõuga lisatakse võimalus</w:t>
      </w:r>
      <w:r w:rsidR="002E4F83">
        <w:rPr>
          <w:lang w:val="et-EE"/>
        </w:rPr>
        <w:t>, et</w:t>
      </w:r>
      <w:r>
        <w:rPr>
          <w:lang w:val="et-EE"/>
        </w:rPr>
        <w:t xml:space="preserve"> p</w:t>
      </w:r>
      <w:r w:rsidRPr="007F6F65">
        <w:rPr>
          <w:lang w:val="et-EE"/>
        </w:rPr>
        <w:t>õhjendatud juhul</w:t>
      </w:r>
      <w:r w:rsidR="002E4F83">
        <w:rPr>
          <w:lang w:val="et-EE"/>
        </w:rPr>
        <w:t xml:space="preserve"> võib sõidukulude hüvitamisel </w:t>
      </w:r>
      <w:r w:rsidRPr="007F6F65">
        <w:rPr>
          <w:lang w:val="et-EE"/>
        </w:rPr>
        <w:t>teha</w:t>
      </w:r>
      <w:r w:rsidR="002E4F83">
        <w:rPr>
          <w:lang w:val="et-EE"/>
        </w:rPr>
        <w:t xml:space="preserve"> ka </w:t>
      </w:r>
      <w:r>
        <w:rPr>
          <w:lang w:val="et-EE"/>
        </w:rPr>
        <w:t>sellest</w:t>
      </w:r>
      <w:r w:rsidRPr="007F6F65">
        <w:rPr>
          <w:lang w:val="et-EE"/>
        </w:rPr>
        <w:t xml:space="preserve"> soodsama otsuse</w:t>
      </w:r>
      <w:r w:rsidR="002E4F83">
        <w:rPr>
          <w:lang w:val="et-EE"/>
        </w:rPr>
        <w:t>, s</w:t>
      </w:r>
      <w:r w:rsidR="00A8322E">
        <w:rPr>
          <w:lang w:val="et-EE"/>
        </w:rPr>
        <w:t>ealhulgas</w:t>
      </w:r>
      <w:r w:rsidR="002E4F83">
        <w:rPr>
          <w:lang w:val="et-EE"/>
        </w:rPr>
        <w:t xml:space="preserve"> hüvitada kulud täismahus</w:t>
      </w:r>
      <w:r w:rsidRPr="007F6F65">
        <w:rPr>
          <w:lang w:val="et-EE"/>
        </w:rPr>
        <w:t>.</w:t>
      </w:r>
    </w:p>
    <w:p w14:paraId="3105093B" w14:textId="293FE9E9" w:rsidR="002E4F83" w:rsidRDefault="002E4F83" w:rsidP="003A0ADC">
      <w:pPr>
        <w:jc w:val="both"/>
        <w:rPr>
          <w:lang w:val="et-EE"/>
        </w:rPr>
      </w:pPr>
    </w:p>
    <w:p w14:paraId="13FD6271" w14:textId="7532AFB0" w:rsidR="002E4F83" w:rsidRDefault="002E4F83" w:rsidP="003A0ADC">
      <w:pPr>
        <w:jc w:val="both"/>
        <w:rPr>
          <w:lang w:val="et-EE"/>
        </w:rPr>
      </w:pPr>
      <w:r>
        <w:rPr>
          <w:lang w:val="et-EE"/>
        </w:rPr>
        <w:t>Määruse § 21 lõike 4</w:t>
      </w:r>
      <w:r>
        <w:rPr>
          <w:vertAlign w:val="superscript"/>
          <w:lang w:val="et-EE"/>
        </w:rPr>
        <w:t>1</w:t>
      </w:r>
      <w:r>
        <w:rPr>
          <w:lang w:val="et-EE"/>
        </w:rPr>
        <w:t xml:space="preserve"> teises lauses täpsustatakse otstarbekuse huvides, et j</w:t>
      </w:r>
      <w:r w:rsidRPr="007F6F65">
        <w:rPr>
          <w:lang w:val="et-EE"/>
        </w:rPr>
        <w:t xml:space="preserve">uhul kui </w:t>
      </w:r>
      <w:r>
        <w:rPr>
          <w:lang w:val="et-EE"/>
        </w:rPr>
        <w:t>§ 21</w:t>
      </w:r>
      <w:r w:rsidRPr="007F6F65">
        <w:rPr>
          <w:lang w:val="et-EE"/>
        </w:rPr>
        <w:t xml:space="preserve"> lõigetes 1</w:t>
      </w:r>
      <w:r w:rsidR="00A8322E">
        <w:rPr>
          <w:lang w:val="et-EE"/>
        </w:rPr>
        <w:t>–</w:t>
      </w:r>
      <w:r w:rsidRPr="007F6F65">
        <w:rPr>
          <w:lang w:val="et-EE"/>
        </w:rPr>
        <w:t>3 nimetatud juhtudel kasutatakse isiklikku sõidukit, hüvitatakse sõidukulud kuni Välisministeeriumi või lähetajaministeeriumi kehtestatud piirmäärani</w:t>
      </w:r>
      <w:r>
        <w:rPr>
          <w:lang w:val="et-EE"/>
        </w:rPr>
        <w:t xml:space="preserve">, </w:t>
      </w:r>
      <w:r w:rsidR="00233B28">
        <w:rPr>
          <w:lang w:val="et-EE"/>
        </w:rPr>
        <w:t xml:space="preserve">st </w:t>
      </w:r>
      <w:r>
        <w:rPr>
          <w:lang w:val="et-EE"/>
        </w:rPr>
        <w:t>lennupiletite pakkumiste võtmine hinna võrdlemiseks ei ole enam vajalik</w:t>
      </w:r>
      <w:r w:rsidRPr="007F6F65">
        <w:rPr>
          <w:lang w:val="et-EE"/>
        </w:rPr>
        <w:t>.</w:t>
      </w:r>
      <w:r>
        <w:rPr>
          <w:lang w:val="et-EE"/>
        </w:rPr>
        <w:t xml:space="preserve"> Välisministeeriumis on asjakohased piirmäärad kehtestatud kantsleri käskkirjaga.</w:t>
      </w:r>
    </w:p>
    <w:p w14:paraId="4829CA76" w14:textId="0648E28B" w:rsidR="00233B28" w:rsidRDefault="00233B28" w:rsidP="003A0ADC">
      <w:pPr>
        <w:jc w:val="both"/>
        <w:rPr>
          <w:lang w:val="et-EE"/>
        </w:rPr>
      </w:pPr>
    </w:p>
    <w:p w14:paraId="3527A186" w14:textId="53213F28" w:rsidR="00233B28" w:rsidRDefault="00233B28" w:rsidP="003A0ADC">
      <w:pPr>
        <w:jc w:val="both"/>
        <w:rPr>
          <w:lang w:val="et-EE"/>
        </w:rPr>
      </w:pPr>
      <w:r w:rsidRPr="00DB5D27">
        <w:rPr>
          <w:lang w:val="et-EE"/>
        </w:rPr>
        <w:t xml:space="preserve">Määruse § 21 lõikes 5 </w:t>
      </w:r>
      <w:r w:rsidR="00DB5D27" w:rsidRPr="00DB5D27">
        <w:rPr>
          <w:lang w:val="et-EE"/>
        </w:rPr>
        <w:t xml:space="preserve">tehakse redaktsiooniline </w:t>
      </w:r>
      <w:r w:rsidRPr="00DB5D27">
        <w:rPr>
          <w:lang w:val="et-EE"/>
        </w:rPr>
        <w:t>täpsust</w:t>
      </w:r>
      <w:r w:rsidR="00DB5D27" w:rsidRPr="00DB5D27">
        <w:rPr>
          <w:lang w:val="et-EE"/>
        </w:rPr>
        <w:t xml:space="preserve">us. Kehtivas lõikes 5 on sätestatud, </w:t>
      </w:r>
      <w:r w:rsidRPr="00DB5D27">
        <w:rPr>
          <w:lang w:val="et-EE"/>
        </w:rPr>
        <w:t>et lõigetes 1–3 nimetamata juhtudel</w:t>
      </w:r>
      <w:r w:rsidR="00DB5D27" w:rsidRPr="00DB5D27">
        <w:rPr>
          <w:lang w:val="et-EE"/>
        </w:rPr>
        <w:t xml:space="preserve"> otsustab </w:t>
      </w:r>
      <w:r w:rsidR="00DB5D27" w:rsidRPr="00DB5D27">
        <w:rPr>
          <w:color w:val="202020"/>
          <w:shd w:val="clear" w:color="auto" w:fill="FFFFFF"/>
          <w:lang w:val="et-EE"/>
        </w:rPr>
        <w:t xml:space="preserve">Välisministeeriumi kantsler või lähetajaministeeriumi kantsler või kummagi volitatud isik igal üksikjuhul eraldi, kas ja kui suures ulatuses sõidukulud hüvitatakse. Eelnõuga asendatakse viide lõigetes 1–3 nimetatud juhtudele viitega </w:t>
      </w:r>
      <w:r w:rsidRPr="00DB5D27">
        <w:rPr>
          <w:lang w:val="et-EE"/>
        </w:rPr>
        <w:t>VäTS</w:t>
      </w:r>
      <w:r w:rsidR="00A8322E">
        <w:rPr>
          <w:lang w:val="et-EE"/>
        </w:rPr>
        <w:t>i</w:t>
      </w:r>
      <w:r w:rsidRPr="00DB5D27">
        <w:rPr>
          <w:lang w:val="et-EE"/>
        </w:rPr>
        <w:t xml:space="preserve"> § 65 lõikes 8 nimetatud isiklike</w:t>
      </w:r>
      <w:r w:rsidR="00DB5D27" w:rsidRPr="00DB5D27">
        <w:rPr>
          <w:lang w:val="et-EE"/>
        </w:rPr>
        <w:t>l</w:t>
      </w:r>
      <w:r w:rsidR="00164BBF">
        <w:rPr>
          <w:lang w:val="et-EE"/>
        </w:rPr>
        <w:t xml:space="preserve"> põhjustel</w:t>
      </w:r>
      <w:r w:rsidRPr="00DB5D27">
        <w:rPr>
          <w:lang w:val="et-EE"/>
        </w:rPr>
        <w:t xml:space="preserve"> Eestisse ja tagasi sõitmise</w:t>
      </w:r>
      <w:r w:rsidR="00DB5D27" w:rsidRPr="00DB5D27">
        <w:rPr>
          <w:lang w:val="et-EE"/>
        </w:rPr>
        <w:t>le, mille</w:t>
      </w:r>
      <w:r w:rsidRPr="00DB5D27">
        <w:rPr>
          <w:lang w:val="et-EE"/>
        </w:rPr>
        <w:t xml:space="preserve"> kulude hüvitamisel otsustatakse igal üksikjuhul eraldi, kas ja kui suures ulatuses sõidukulud hüvitatakse.</w:t>
      </w:r>
      <w:r w:rsidR="00DB5D27" w:rsidRPr="00DB5D27">
        <w:rPr>
          <w:lang w:val="et-EE"/>
        </w:rPr>
        <w:t xml:space="preserve"> </w:t>
      </w:r>
      <w:r w:rsidR="00DB5D27">
        <w:rPr>
          <w:lang w:val="et-EE"/>
        </w:rPr>
        <w:t>V</w:t>
      </w:r>
      <w:r w:rsidR="00DB5D27" w:rsidRPr="00DB5D27">
        <w:rPr>
          <w:color w:val="202020"/>
          <w:shd w:val="clear" w:color="auto" w:fill="FFFFFF"/>
          <w:lang w:val="et-EE"/>
        </w:rPr>
        <w:t xml:space="preserve">iide lõigetes 1–3 nimetatud juhtudele </w:t>
      </w:r>
      <w:r w:rsidR="00DB5D27">
        <w:rPr>
          <w:color w:val="202020"/>
          <w:shd w:val="clear" w:color="auto" w:fill="FFFFFF"/>
          <w:lang w:val="et-EE"/>
        </w:rPr>
        <w:t>tähendab ka kehtivas määruses viidet isiklikel põhjustel Eestisse sõitmisele kehtiva VäTS</w:t>
      </w:r>
      <w:r w:rsidR="00A8322E">
        <w:rPr>
          <w:color w:val="202020"/>
          <w:shd w:val="clear" w:color="auto" w:fill="FFFFFF"/>
          <w:lang w:val="et-EE"/>
        </w:rPr>
        <w:t>i</w:t>
      </w:r>
      <w:r w:rsidR="00DB5D27">
        <w:rPr>
          <w:color w:val="202020"/>
          <w:shd w:val="clear" w:color="auto" w:fill="FFFFFF"/>
          <w:lang w:val="et-EE"/>
        </w:rPr>
        <w:t xml:space="preserve"> § 68 lõike 9 alusel. </w:t>
      </w:r>
      <w:r w:rsidR="00DB5D27" w:rsidRPr="00DB5D27">
        <w:rPr>
          <w:lang w:val="et-EE"/>
        </w:rPr>
        <w:t xml:space="preserve">Hüvitamisega seotud otsuse teeb </w:t>
      </w:r>
      <w:r w:rsidR="00164BBF">
        <w:rPr>
          <w:lang w:val="et-EE"/>
        </w:rPr>
        <w:t xml:space="preserve">edaspidi </w:t>
      </w:r>
      <w:r w:rsidR="00DB5D27" w:rsidRPr="00DB5D27">
        <w:rPr>
          <w:lang w:val="et-EE"/>
        </w:rPr>
        <w:t>määruse §</w:t>
      </w:r>
      <w:r w:rsidR="00A8322E">
        <w:rPr>
          <w:lang w:val="et-EE"/>
        </w:rPr>
        <w:t> </w:t>
      </w:r>
      <w:r w:rsidR="00DB5D27" w:rsidRPr="00DB5D27">
        <w:rPr>
          <w:lang w:val="et-EE"/>
        </w:rPr>
        <w:t>2 lõike 6 kohaselt Välisministeeriumi kantsler või lähetajaministeeriumi kantsler või kummagi volitatud isik</w:t>
      </w:r>
      <w:r w:rsidR="00164BBF">
        <w:rPr>
          <w:lang w:val="et-EE"/>
        </w:rPr>
        <w:t>, nagu ka muude määruses ettenähtud kulude hüvitamise puhul</w:t>
      </w:r>
      <w:r w:rsidR="00DB5D27" w:rsidRPr="00DB5D27">
        <w:rPr>
          <w:lang w:val="et-EE"/>
        </w:rPr>
        <w:t>.</w:t>
      </w:r>
      <w:r w:rsidR="00DB5D27">
        <w:rPr>
          <w:lang w:val="et-EE"/>
        </w:rPr>
        <w:t xml:space="preserve"> Tulenevalt </w:t>
      </w:r>
      <w:r w:rsidR="00DB5D27" w:rsidRPr="002A6F62">
        <w:rPr>
          <w:lang w:val="et-EE"/>
        </w:rPr>
        <w:t>VäTSi 1.</w:t>
      </w:r>
      <w:r w:rsidR="00A8322E">
        <w:rPr>
          <w:lang w:val="et-EE"/>
        </w:rPr>
        <w:t> </w:t>
      </w:r>
      <w:r w:rsidR="00DB5D27" w:rsidRPr="002A6F62">
        <w:rPr>
          <w:lang w:val="et-EE"/>
        </w:rPr>
        <w:t>jaanuaril 2025</w:t>
      </w:r>
      <w:r w:rsidR="004D1018">
        <w:rPr>
          <w:lang w:val="et-EE"/>
        </w:rPr>
        <w:t>.a</w:t>
      </w:r>
      <w:r w:rsidR="00DB5D27" w:rsidRPr="002A6F62">
        <w:rPr>
          <w:lang w:val="et-EE"/>
        </w:rPr>
        <w:t xml:space="preserve"> jõust</w:t>
      </w:r>
      <w:r w:rsidR="00A8322E">
        <w:rPr>
          <w:lang w:val="et-EE"/>
        </w:rPr>
        <w:t>u</w:t>
      </w:r>
      <w:r w:rsidR="00DB5D27" w:rsidRPr="002A6F62">
        <w:rPr>
          <w:lang w:val="et-EE"/>
        </w:rPr>
        <w:t>va</w:t>
      </w:r>
      <w:r w:rsidR="00DB5D27">
        <w:rPr>
          <w:lang w:val="et-EE"/>
        </w:rPr>
        <w:t>st muudatusest ei näe seadus isiklikel põhjustel Eestisse sõitmisel ette</w:t>
      </w:r>
      <w:r w:rsidR="00164BBF">
        <w:rPr>
          <w:lang w:val="et-EE"/>
        </w:rPr>
        <w:t xml:space="preserve"> piirangut, mille kohaselt sellise sõidu kulud võib hüvitada vaid kord aastas.</w:t>
      </w:r>
    </w:p>
    <w:p w14:paraId="2D7F1557" w14:textId="7F627A7A" w:rsidR="005A7BAD" w:rsidRDefault="005A7BAD" w:rsidP="003A0ADC">
      <w:pPr>
        <w:jc w:val="both"/>
        <w:rPr>
          <w:lang w:val="et-EE"/>
        </w:rPr>
      </w:pPr>
    </w:p>
    <w:p w14:paraId="00018C4A" w14:textId="16250962" w:rsidR="005A7BAD" w:rsidRPr="000B41C5" w:rsidRDefault="005A7BAD" w:rsidP="003A0ADC">
      <w:pPr>
        <w:jc w:val="both"/>
        <w:rPr>
          <w:lang w:val="et-EE"/>
        </w:rPr>
      </w:pPr>
      <w:r w:rsidRPr="000B41C5">
        <w:rPr>
          <w:u w:val="single"/>
          <w:lang w:val="et-EE"/>
        </w:rPr>
        <w:lastRenderedPageBreak/>
        <w:t>Eelnõu § 1 p</w:t>
      </w:r>
      <w:r w:rsidR="00707A1C">
        <w:rPr>
          <w:u w:val="single"/>
          <w:lang w:val="et-EE"/>
        </w:rPr>
        <w:t>unkt</w:t>
      </w:r>
      <w:r w:rsidRPr="000B41C5">
        <w:rPr>
          <w:u w:val="single"/>
          <w:lang w:val="et-EE"/>
        </w:rPr>
        <w:t xml:space="preserve"> </w:t>
      </w:r>
      <w:r w:rsidR="00781B5B">
        <w:rPr>
          <w:u w:val="single"/>
          <w:lang w:val="et-EE"/>
        </w:rPr>
        <w:t>51</w:t>
      </w:r>
      <w:r w:rsidR="003D6E15">
        <w:rPr>
          <w:u w:val="single"/>
          <w:lang w:val="et-EE"/>
        </w:rPr>
        <w:t>.</w:t>
      </w:r>
      <w:r w:rsidRPr="000B41C5">
        <w:rPr>
          <w:lang w:val="et-EE"/>
        </w:rPr>
        <w:t xml:space="preserve"> Määruse § 21 lõige 6 tunnistatakse kehtetuks, kuna</w:t>
      </w:r>
      <w:r w:rsidR="008F4296" w:rsidRPr="000B41C5">
        <w:rPr>
          <w:lang w:val="et-EE"/>
        </w:rPr>
        <w:t xml:space="preserve"> </w:t>
      </w:r>
      <w:r w:rsidR="008F4296" w:rsidRPr="000B41C5">
        <w:rPr>
          <w:color w:val="202020"/>
          <w:shd w:val="clear" w:color="auto" w:fill="FFFFFF"/>
          <w:lang w:val="et-EE"/>
        </w:rPr>
        <w:t>väljamakstud hüvitise proportsionaalset tagasinõudmist juhtudel, kui puhkusele sõidu või mittekaasasoleva perekonnaliikme küllasõidukulude hüvitamise aluseks olnud lähetusaeg ja tegelikult lähetuses oldud aeg erinevad, ei ole vaj</w:t>
      </w:r>
      <w:r w:rsidR="005A1046">
        <w:rPr>
          <w:color w:val="202020"/>
          <w:shd w:val="clear" w:color="auto" w:fill="FFFFFF"/>
          <w:lang w:val="et-EE"/>
        </w:rPr>
        <w:t>a</w:t>
      </w:r>
      <w:r w:rsidR="008F4296" w:rsidRPr="000B41C5">
        <w:rPr>
          <w:color w:val="202020"/>
          <w:shd w:val="clear" w:color="auto" w:fill="FFFFFF"/>
          <w:lang w:val="et-EE"/>
        </w:rPr>
        <w:t xml:space="preserve"> sätestada.</w:t>
      </w:r>
      <w:r w:rsidR="000B41C5">
        <w:rPr>
          <w:color w:val="202020"/>
          <w:shd w:val="clear" w:color="auto" w:fill="FFFFFF"/>
          <w:lang w:val="et-EE"/>
        </w:rPr>
        <w:t xml:space="preserve"> Sellised olukorrad tekivad objektiivsetel põhjustel, mille puhul </w:t>
      </w:r>
      <w:r w:rsidR="005A1046">
        <w:rPr>
          <w:color w:val="202020"/>
          <w:shd w:val="clear" w:color="auto" w:fill="FFFFFF"/>
          <w:lang w:val="et-EE"/>
        </w:rPr>
        <w:t xml:space="preserve">ei ole </w:t>
      </w:r>
      <w:r w:rsidR="000B41C5">
        <w:rPr>
          <w:color w:val="202020"/>
          <w:shd w:val="clear" w:color="auto" w:fill="FFFFFF"/>
          <w:lang w:val="et-EE"/>
        </w:rPr>
        <w:t>karistavad sammud põhjendatud.</w:t>
      </w:r>
    </w:p>
    <w:p w14:paraId="55CD02F2" w14:textId="074EC1A2" w:rsidR="00A63003" w:rsidRPr="000B41C5" w:rsidRDefault="00A63003" w:rsidP="003A0ADC">
      <w:pPr>
        <w:jc w:val="both"/>
        <w:rPr>
          <w:lang w:val="et-EE"/>
        </w:rPr>
      </w:pPr>
    </w:p>
    <w:p w14:paraId="46EB8069" w14:textId="25E5C00E" w:rsidR="008F4296" w:rsidRDefault="008F4296" w:rsidP="003A0ADC">
      <w:pPr>
        <w:jc w:val="both"/>
        <w:rPr>
          <w:noProof/>
          <w:lang w:val="et-EE"/>
        </w:rPr>
      </w:pPr>
      <w:r w:rsidRPr="008F4296">
        <w:rPr>
          <w:u w:val="single"/>
          <w:lang w:val="et-EE"/>
        </w:rPr>
        <w:t>Eelnõu § 1 p</w:t>
      </w:r>
      <w:r w:rsidR="00707A1C">
        <w:rPr>
          <w:u w:val="single"/>
          <w:lang w:val="et-EE"/>
        </w:rPr>
        <w:t>unkt</w:t>
      </w:r>
      <w:r w:rsidRPr="008F4296">
        <w:rPr>
          <w:u w:val="single"/>
          <w:lang w:val="et-EE"/>
        </w:rPr>
        <w:t xml:space="preserve"> </w:t>
      </w:r>
      <w:r w:rsidR="00781B5B">
        <w:rPr>
          <w:u w:val="single"/>
          <w:lang w:val="et-EE"/>
        </w:rPr>
        <w:t>52</w:t>
      </w:r>
      <w:r w:rsidR="003D6E15">
        <w:rPr>
          <w:u w:val="single"/>
          <w:lang w:val="et-EE"/>
        </w:rPr>
        <w:t>.</w:t>
      </w:r>
      <w:r>
        <w:rPr>
          <w:lang w:val="et-EE"/>
        </w:rPr>
        <w:t xml:space="preserve"> Määruse § 21 lõikes 7 tehakse redaktsioonilised parandused ja sätestatakse, et r</w:t>
      </w:r>
      <w:r>
        <w:rPr>
          <w:noProof/>
          <w:lang w:val="et-EE"/>
        </w:rPr>
        <w:t xml:space="preserve">eisikulud hüvitab Välisministeerium või lähetajaministeerium kuludokumentide ning enne reisi esitatud teenistuja taotluse ja langetatud kulude </w:t>
      </w:r>
      <w:r w:rsidRPr="00CF29F2">
        <w:rPr>
          <w:noProof/>
          <w:lang w:val="et-EE"/>
        </w:rPr>
        <w:t>hüvitamise</w:t>
      </w:r>
      <w:r>
        <w:rPr>
          <w:noProof/>
          <w:lang w:val="et-EE"/>
        </w:rPr>
        <w:t xml:space="preserve"> otsuse alusel.</w:t>
      </w:r>
    </w:p>
    <w:p w14:paraId="2096621F" w14:textId="443EF283" w:rsidR="00781B5B" w:rsidRDefault="00781B5B" w:rsidP="003A0ADC">
      <w:pPr>
        <w:jc w:val="both"/>
        <w:rPr>
          <w:noProof/>
          <w:lang w:val="et-EE"/>
        </w:rPr>
      </w:pPr>
    </w:p>
    <w:p w14:paraId="3DEA6EB8" w14:textId="472CA597" w:rsidR="00781B5B" w:rsidRDefault="00781B5B" w:rsidP="003A0ADC">
      <w:pPr>
        <w:jc w:val="both"/>
        <w:rPr>
          <w:noProof/>
          <w:lang w:val="et-EE"/>
        </w:rPr>
      </w:pPr>
      <w:r w:rsidRPr="00781B5B">
        <w:rPr>
          <w:noProof/>
          <w:u w:val="single"/>
          <w:lang w:val="et-EE"/>
        </w:rPr>
        <w:t>Eelnõu § 1 p</w:t>
      </w:r>
      <w:r w:rsidR="00707A1C">
        <w:rPr>
          <w:noProof/>
          <w:u w:val="single"/>
          <w:lang w:val="et-EE"/>
        </w:rPr>
        <w:t>unkt</w:t>
      </w:r>
      <w:r w:rsidRPr="00781B5B">
        <w:rPr>
          <w:noProof/>
          <w:u w:val="single"/>
          <w:lang w:val="et-EE"/>
        </w:rPr>
        <w:t xml:space="preserve"> 53</w:t>
      </w:r>
      <w:r w:rsidR="003D6E15">
        <w:rPr>
          <w:noProof/>
          <w:u w:val="single"/>
          <w:lang w:val="et-EE"/>
        </w:rPr>
        <w:t>.</w:t>
      </w:r>
      <w:r>
        <w:rPr>
          <w:noProof/>
          <w:lang w:val="et-EE"/>
        </w:rPr>
        <w:t xml:space="preserve"> Määrusesse lisatakse üleminekusäte, mis puudutab </w:t>
      </w:r>
      <w:r>
        <w:rPr>
          <w:lang w:val="et-EE"/>
        </w:rPr>
        <w:t>k</w:t>
      </w:r>
      <w:r w:rsidRPr="0062241D">
        <w:rPr>
          <w:lang w:val="et-EE"/>
        </w:rPr>
        <w:t xml:space="preserve">uni 31. detsembrini 2024. a kehtinud </w:t>
      </w:r>
      <w:bookmarkStart w:id="2" w:name="_Hlk180058230"/>
      <w:r w:rsidRPr="0062241D">
        <w:rPr>
          <w:lang w:val="et-EE"/>
        </w:rPr>
        <w:t xml:space="preserve">Vabariigi Valitsuse </w:t>
      </w:r>
      <w:r>
        <w:rPr>
          <w:lang w:val="et-EE"/>
        </w:rPr>
        <w:t xml:space="preserve">19. detsembri 2012. a </w:t>
      </w:r>
      <w:r w:rsidRPr="0062241D">
        <w:rPr>
          <w:lang w:val="et-EE"/>
        </w:rPr>
        <w:t xml:space="preserve">määruse </w:t>
      </w:r>
      <w:r>
        <w:rPr>
          <w:lang w:val="et-EE"/>
        </w:rPr>
        <w:t xml:space="preserve">nr 115 </w:t>
      </w:r>
      <w:r w:rsidRPr="0062241D">
        <w:rPr>
          <w:lang w:val="et-EE"/>
        </w:rPr>
        <w:t>„Ametniku pikaajalisse välislähetusse saatmise kord, lähetustasu lähtesummad ning lähetustasu arvutamise ja maksmise kord, lähetuskulude hüvitamise tingimused ja kord, hüvitatavate ravikulude loetelu, kaasasoleva perekonnaliikme eest välislähetustasu suurendamise ja maksmise kord ning abikaasatasu maksmise tingimused ja kord</w:t>
      </w:r>
      <w:r>
        <w:rPr>
          <w:lang w:val="et-EE"/>
        </w:rPr>
        <w:t>“</w:t>
      </w:r>
      <w:bookmarkEnd w:id="2"/>
      <w:r>
        <w:rPr>
          <w:lang w:val="et-EE"/>
        </w:rPr>
        <w:t xml:space="preserve"> alusel</w:t>
      </w:r>
      <w:r w:rsidRPr="0062241D">
        <w:rPr>
          <w:lang w:val="et-EE"/>
        </w:rPr>
        <w:t xml:space="preserve"> välislähetusse saadetud ametnik</w:t>
      </w:r>
      <w:r>
        <w:rPr>
          <w:lang w:val="et-EE"/>
        </w:rPr>
        <w:t>u</w:t>
      </w:r>
      <w:r w:rsidRPr="0062241D">
        <w:rPr>
          <w:lang w:val="et-EE"/>
        </w:rPr>
        <w:t xml:space="preserve"> välislähetusele</w:t>
      </w:r>
      <w:r>
        <w:rPr>
          <w:lang w:val="et-EE"/>
        </w:rPr>
        <w:t xml:space="preserve"> </w:t>
      </w:r>
      <w:r w:rsidR="006D6AAD">
        <w:rPr>
          <w:lang w:val="et-EE"/>
        </w:rPr>
        <w:t xml:space="preserve">kuni selle lõppemiseni </w:t>
      </w:r>
      <w:r>
        <w:rPr>
          <w:lang w:val="et-EE"/>
        </w:rPr>
        <w:t>nimetatud määruse kohaldamist (vt ka eelnõu § 1 p</w:t>
      </w:r>
      <w:r w:rsidR="005A1046">
        <w:rPr>
          <w:lang w:val="et-EE"/>
        </w:rPr>
        <w:t>unkti</w:t>
      </w:r>
      <w:r>
        <w:rPr>
          <w:lang w:val="et-EE"/>
        </w:rPr>
        <w:t>de 7, 13 ja 20 selgitusi).</w:t>
      </w:r>
    </w:p>
    <w:p w14:paraId="518F737F" w14:textId="77777777" w:rsidR="008F4296" w:rsidRPr="000C478F" w:rsidRDefault="008F4296" w:rsidP="003A0ADC">
      <w:pPr>
        <w:jc w:val="both"/>
        <w:rPr>
          <w:lang w:val="et-EE"/>
        </w:rPr>
      </w:pPr>
    </w:p>
    <w:p w14:paraId="5C18578D" w14:textId="1579AE16" w:rsidR="00B14142" w:rsidRPr="003A1019" w:rsidRDefault="00B31336" w:rsidP="003A0ADC">
      <w:pPr>
        <w:jc w:val="both"/>
        <w:rPr>
          <w:lang w:val="et-EE"/>
        </w:rPr>
      </w:pPr>
      <w:r w:rsidRPr="009348BC">
        <w:rPr>
          <w:b/>
          <w:lang w:val="et-EE"/>
        </w:rPr>
        <w:t>Eelnõu § 2</w:t>
      </w:r>
      <w:r w:rsidR="00B14142" w:rsidRPr="003A1019">
        <w:rPr>
          <w:lang w:val="et-EE"/>
        </w:rPr>
        <w:t xml:space="preserve"> kohaselt jõustub </w:t>
      </w:r>
      <w:r w:rsidR="00FE6B13" w:rsidRPr="003A1019">
        <w:rPr>
          <w:lang w:val="et-EE"/>
        </w:rPr>
        <w:t xml:space="preserve">määrus </w:t>
      </w:r>
      <w:r w:rsidR="00041B7A" w:rsidRPr="003A1019">
        <w:rPr>
          <w:lang w:val="et-EE"/>
        </w:rPr>
        <w:t xml:space="preserve">1. </w:t>
      </w:r>
      <w:r w:rsidR="00DD25BE">
        <w:rPr>
          <w:lang w:val="et-EE"/>
        </w:rPr>
        <w:t>jaanuaril</w:t>
      </w:r>
      <w:r w:rsidR="00B14142" w:rsidRPr="003A1019">
        <w:rPr>
          <w:lang w:val="et-EE"/>
        </w:rPr>
        <w:t xml:space="preserve"> 202</w:t>
      </w:r>
      <w:r w:rsidR="00DD25BE">
        <w:rPr>
          <w:lang w:val="et-EE"/>
        </w:rPr>
        <w:t>5</w:t>
      </w:r>
      <w:r w:rsidR="00B14142" w:rsidRPr="003A1019">
        <w:rPr>
          <w:lang w:val="et-EE"/>
        </w:rPr>
        <w:t>.</w:t>
      </w:r>
      <w:r w:rsidR="004D1018">
        <w:rPr>
          <w:lang w:val="et-EE"/>
        </w:rPr>
        <w:t xml:space="preserve"> a.</w:t>
      </w:r>
    </w:p>
    <w:p w14:paraId="2CE3B05D" w14:textId="77777777" w:rsidR="00B14142" w:rsidRPr="003A1019" w:rsidRDefault="00B14142" w:rsidP="003A0ADC">
      <w:pPr>
        <w:pStyle w:val="BodyTextIndent"/>
        <w:spacing w:after="0"/>
        <w:jc w:val="both"/>
        <w:rPr>
          <w:lang w:val="et-EE"/>
        </w:rPr>
      </w:pPr>
    </w:p>
    <w:p w14:paraId="33B85FE1" w14:textId="2D02A8FA" w:rsidR="001E7984" w:rsidRDefault="00194209" w:rsidP="003A0ADC">
      <w:pPr>
        <w:jc w:val="both"/>
        <w:rPr>
          <w:b/>
          <w:caps/>
          <w:lang w:val="et-EE"/>
        </w:rPr>
      </w:pPr>
      <w:r>
        <w:rPr>
          <w:b/>
          <w:bCs/>
          <w:color w:val="000000"/>
          <w:lang w:val="et-EE"/>
        </w:rPr>
        <w:t>3</w:t>
      </w:r>
      <w:r w:rsidR="003020E5" w:rsidRPr="003A1019">
        <w:rPr>
          <w:b/>
          <w:bCs/>
          <w:color w:val="000000"/>
          <w:lang w:val="et-EE"/>
        </w:rPr>
        <w:t xml:space="preserve">. </w:t>
      </w:r>
      <w:r w:rsidR="00B14142" w:rsidRPr="003A1019">
        <w:rPr>
          <w:b/>
          <w:bCs/>
          <w:color w:val="000000"/>
          <w:lang w:val="et-EE"/>
        </w:rPr>
        <w:t>Eelnõu vastavus Euroopa Liidu õigusele</w:t>
      </w:r>
    </w:p>
    <w:p w14:paraId="4342FDF3" w14:textId="177133D5" w:rsidR="001E7984" w:rsidRDefault="00B14142" w:rsidP="003A0ADC">
      <w:pPr>
        <w:jc w:val="both"/>
        <w:rPr>
          <w:lang w:val="et-EE"/>
        </w:rPr>
      </w:pPr>
      <w:r w:rsidRPr="003A1019">
        <w:rPr>
          <w:lang w:val="et-EE"/>
        </w:rPr>
        <w:t>Eelnõu ei ole seotud Euroopa Liidu õigusega.</w:t>
      </w:r>
    </w:p>
    <w:p w14:paraId="39515801" w14:textId="77777777" w:rsidR="00B14142" w:rsidRPr="003A1019" w:rsidRDefault="00B14142" w:rsidP="003A0ADC">
      <w:pPr>
        <w:jc w:val="both"/>
        <w:rPr>
          <w:lang w:val="et-EE"/>
        </w:rPr>
      </w:pPr>
    </w:p>
    <w:p w14:paraId="00AA03F8" w14:textId="361D1B26" w:rsidR="00B14142" w:rsidRPr="003A1019" w:rsidRDefault="00194209" w:rsidP="003A0ADC">
      <w:pPr>
        <w:pStyle w:val="BodyText"/>
        <w:keepNext/>
        <w:keepLines/>
        <w:rPr>
          <w:b/>
          <w:bCs/>
          <w:color w:val="000000"/>
        </w:rPr>
      </w:pPr>
      <w:r>
        <w:rPr>
          <w:b/>
          <w:bCs/>
          <w:color w:val="000000"/>
        </w:rPr>
        <w:t>4</w:t>
      </w:r>
      <w:r w:rsidR="003020E5" w:rsidRPr="003A1019">
        <w:rPr>
          <w:b/>
          <w:bCs/>
          <w:color w:val="000000"/>
        </w:rPr>
        <w:t xml:space="preserve">. </w:t>
      </w:r>
      <w:r w:rsidR="00B14142" w:rsidRPr="003A1019">
        <w:rPr>
          <w:b/>
          <w:bCs/>
          <w:color w:val="000000"/>
        </w:rPr>
        <w:t>Määruse mõjud</w:t>
      </w:r>
    </w:p>
    <w:p w14:paraId="0C9AFB21" w14:textId="7473C24E" w:rsidR="00D01A62" w:rsidRDefault="00D01A62" w:rsidP="003A0ADC">
      <w:pPr>
        <w:jc w:val="both"/>
        <w:rPr>
          <w:lang w:val="et-EE"/>
        </w:rPr>
      </w:pPr>
    </w:p>
    <w:p w14:paraId="310623DD" w14:textId="51877EDC" w:rsidR="003B0BF9" w:rsidRDefault="003B0BF9" w:rsidP="003B0BF9">
      <w:pPr>
        <w:jc w:val="both"/>
        <w:rPr>
          <w:rStyle w:val="apple-converted-space"/>
          <w:shd w:val="clear" w:color="auto" w:fill="FFFFFF"/>
          <w:lang w:val="et-EE"/>
        </w:rPr>
      </w:pPr>
      <w:r>
        <w:rPr>
          <w:rStyle w:val="apple-converted-space"/>
          <w:shd w:val="clear" w:color="auto" w:fill="FFFFFF"/>
          <w:lang w:val="et-EE"/>
        </w:rPr>
        <w:t>Määruse</w:t>
      </w:r>
      <w:r w:rsidRPr="00A65437">
        <w:rPr>
          <w:rStyle w:val="apple-converted-space"/>
          <w:shd w:val="clear" w:color="auto" w:fill="FFFFFF"/>
          <w:lang w:val="et-EE"/>
        </w:rPr>
        <w:t xml:space="preserve"> </w:t>
      </w:r>
      <w:r w:rsidR="005A1046">
        <w:rPr>
          <w:rStyle w:val="apple-converted-space"/>
          <w:shd w:val="clear" w:color="auto" w:fill="FFFFFF"/>
          <w:lang w:val="et-EE"/>
        </w:rPr>
        <w:t>rakendamine mõjutab</w:t>
      </w:r>
      <w:r w:rsidRPr="00A65437">
        <w:rPr>
          <w:rStyle w:val="apple-converted-space"/>
          <w:shd w:val="clear" w:color="auto" w:fill="FFFFFF"/>
          <w:lang w:val="et-EE"/>
        </w:rPr>
        <w:t xml:space="preserve"> riigiasutuste töökorraldus</w:t>
      </w:r>
      <w:r w:rsidR="005A1046">
        <w:rPr>
          <w:rStyle w:val="apple-converted-space"/>
          <w:shd w:val="clear" w:color="auto" w:fill="FFFFFF"/>
          <w:lang w:val="et-EE"/>
        </w:rPr>
        <w:t>t</w:t>
      </w:r>
      <w:r>
        <w:rPr>
          <w:rStyle w:val="apple-converted-space"/>
          <w:shd w:val="clear" w:color="auto" w:fill="FFFFFF"/>
          <w:lang w:val="et-EE"/>
        </w:rPr>
        <w:t>.</w:t>
      </w:r>
      <w:r w:rsidR="007624EA">
        <w:rPr>
          <w:rStyle w:val="apple-converted-space"/>
          <w:shd w:val="clear" w:color="auto" w:fill="FFFFFF"/>
          <w:lang w:val="et-EE"/>
        </w:rPr>
        <w:t xml:space="preserve"> Eelnõuga tehtavad m</w:t>
      </w:r>
      <w:r w:rsidR="007624EA" w:rsidRPr="00A65437">
        <w:rPr>
          <w:rStyle w:val="apple-converted-space"/>
          <w:shd w:val="clear" w:color="auto" w:fill="FFFFFF"/>
          <w:lang w:val="et-EE"/>
        </w:rPr>
        <w:t xml:space="preserve">uudatused mõjutavad eelkõige Välisministeeriumi </w:t>
      </w:r>
      <w:r w:rsidR="007624EA">
        <w:rPr>
          <w:rStyle w:val="apple-converted-space"/>
          <w:shd w:val="clear" w:color="auto" w:fill="FFFFFF"/>
          <w:lang w:val="et-EE"/>
        </w:rPr>
        <w:t>ja</w:t>
      </w:r>
      <w:r w:rsidR="007624EA" w:rsidRPr="00A65437">
        <w:rPr>
          <w:rStyle w:val="apple-converted-space"/>
          <w:shd w:val="clear" w:color="auto" w:fill="FFFFFF"/>
          <w:lang w:val="et-EE"/>
        </w:rPr>
        <w:t xml:space="preserve"> </w:t>
      </w:r>
      <w:r w:rsidR="007624EA">
        <w:rPr>
          <w:rStyle w:val="apple-converted-space"/>
          <w:shd w:val="clear" w:color="auto" w:fill="FFFFFF"/>
          <w:lang w:val="et-EE"/>
        </w:rPr>
        <w:t>lähetaja</w:t>
      </w:r>
      <w:r w:rsidR="007624EA" w:rsidRPr="00A65437">
        <w:rPr>
          <w:rStyle w:val="apple-converted-space"/>
          <w:shd w:val="clear" w:color="auto" w:fill="FFFFFF"/>
          <w:lang w:val="et-EE"/>
        </w:rPr>
        <w:t>ministeeriumi</w:t>
      </w:r>
      <w:r w:rsidR="00424ECF">
        <w:rPr>
          <w:rStyle w:val="apple-converted-space"/>
          <w:shd w:val="clear" w:color="auto" w:fill="FFFFFF"/>
          <w:lang w:val="et-EE"/>
        </w:rPr>
        <w:t>t</w:t>
      </w:r>
      <w:r w:rsidR="007624EA" w:rsidRPr="00A65437">
        <w:rPr>
          <w:rStyle w:val="apple-converted-space"/>
          <w:shd w:val="clear" w:color="auto" w:fill="FFFFFF"/>
          <w:lang w:val="et-EE"/>
        </w:rPr>
        <w:t xml:space="preserve">e </w:t>
      </w:r>
      <w:r w:rsidR="00D703CE" w:rsidRPr="00D703CE">
        <w:rPr>
          <w:rStyle w:val="apple-converted-space"/>
          <w:shd w:val="clear" w:color="auto" w:fill="FFFFFF"/>
          <w:lang w:val="et-EE"/>
        </w:rPr>
        <w:t xml:space="preserve">(sh muude ametiasutuste) </w:t>
      </w:r>
      <w:r w:rsidR="007624EA">
        <w:rPr>
          <w:rStyle w:val="apple-converted-space"/>
          <w:shd w:val="clear" w:color="auto" w:fill="FFFFFF"/>
          <w:lang w:val="et-EE"/>
        </w:rPr>
        <w:t xml:space="preserve">töökorraldust. </w:t>
      </w:r>
      <w:r>
        <w:rPr>
          <w:rStyle w:val="apple-converted-space"/>
          <w:shd w:val="clear" w:color="auto" w:fill="FFFFFF"/>
          <w:lang w:val="et-EE"/>
        </w:rPr>
        <w:t xml:space="preserve">Määrusel on </w:t>
      </w:r>
      <w:r w:rsidR="007624EA">
        <w:rPr>
          <w:rStyle w:val="apple-converted-space"/>
          <w:shd w:val="clear" w:color="auto" w:fill="FFFFFF"/>
          <w:lang w:val="et-EE"/>
        </w:rPr>
        <w:t xml:space="preserve">ka </w:t>
      </w:r>
      <w:r>
        <w:rPr>
          <w:rStyle w:val="apple-converted-space"/>
          <w:shd w:val="clear" w:color="auto" w:fill="FFFFFF"/>
          <w:lang w:val="et-EE"/>
        </w:rPr>
        <w:t>teatav sotsiaalne ja majanduslik mõju ning kaudne mõju riigi julgeolekule ja välissuhetele.</w:t>
      </w:r>
    </w:p>
    <w:p w14:paraId="166EBAEF" w14:textId="77777777" w:rsidR="003B0BF9" w:rsidRDefault="003B0BF9" w:rsidP="00FC153D">
      <w:pPr>
        <w:jc w:val="both"/>
        <w:rPr>
          <w:rStyle w:val="apple-converted-space"/>
          <w:shd w:val="clear" w:color="auto" w:fill="FFFFFF"/>
          <w:lang w:val="et-EE"/>
        </w:rPr>
      </w:pPr>
    </w:p>
    <w:p w14:paraId="3E76E0B0" w14:textId="33B734BB" w:rsidR="00FC153D" w:rsidRPr="00A65437" w:rsidRDefault="00FC153D" w:rsidP="00FC153D">
      <w:pPr>
        <w:jc w:val="both"/>
        <w:rPr>
          <w:rStyle w:val="apple-converted-space"/>
          <w:shd w:val="clear" w:color="auto" w:fill="FFFFFF"/>
          <w:lang w:val="et-EE"/>
        </w:rPr>
      </w:pPr>
      <w:r>
        <w:rPr>
          <w:rStyle w:val="apple-converted-space"/>
          <w:shd w:val="clear" w:color="auto" w:fill="FFFFFF"/>
          <w:lang w:val="et-EE"/>
        </w:rPr>
        <w:t xml:space="preserve">Määruse </w:t>
      </w:r>
      <w:r w:rsidRPr="00A65437">
        <w:rPr>
          <w:rStyle w:val="apple-converted-space"/>
          <w:shd w:val="clear" w:color="auto" w:fill="FFFFFF"/>
          <w:lang w:val="et-EE"/>
        </w:rPr>
        <w:t>rakendamine ei too kaasa:</w:t>
      </w:r>
    </w:p>
    <w:p w14:paraId="71969E1F" w14:textId="77777777" w:rsidR="00FC153D" w:rsidRPr="00A65437" w:rsidRDefault="00FC153D" w:rsidP="00FC153D">
      <w:pPr>
        <w:pStyle w:val="ListParagraph"/>
        <w:numPr>
          <w:ilvl w:val="0"/>
          <w:numId w:val="24"/>
        </w:numPr>
        <w:jc w:val="both"/>
        <w:rPr>
          <w:rStyle w:val="apple-converted-space"/>
          <w:shd w:val="clear" w:color="auto" w:fill="FFFFFF"/>
          <w:lang w:val="et-EE"/>
        </w:rPr>
      </w:pPr>
      <w:r w:rsidRPr="00A65437">
        <w:rPr>
          <w:rStyle w:val="apple-converted-space"/>
          <w:shd w:val="clear" w:color="auto" w:fill="FFFFFF"/>
          <w:lang w:val="et-EE"/>
        </w:rPr>
        <w:t>mõju elu- ja looduskeskkonnale;</w:t>
      </w:r>
    </w:p>
    <w:p w14:paraId="3A3CF177" w14:textId="77777777" w:rsidR="00FC153D" w:rsidRPr="00A65437" w:rsidRDefault="00FC153D" w:rsidP="00FC153D">
      <w:pPr>
        <w:pStyle w:val="ListParagraph"/>
        <w:numPr>
          <w:ilvl w:val="0"/>
          <w:numId w:val="24"/>
        </w:numPr>
        <w:jc w:val="both"/>
        <w:rPr>
          <w:rStyle w:val="apple-converted-space"/>
          <w:shd w:val="clear" w:color="auto" w:fill="FFFFFF"/>
          <w:lang w:val="et-EE"/>
        </w:rPr>
      </w:pPr>
      <w:r w:rsidRPr="00A65437">
        <w:rPr>
          <w:rStyle w:val="apple-converted-space"/>
          <w:shd w:val="clear" w:color="auto" w:fill="FFFFFF"/>
          <w:lang w:val="et-EE"/>
        </w:rPr>
        <w:t>mõju kohaliku omavalitsuse korraldusele ega</w:t>
      </w:r>
    </w:p>
    <w:p w14:paraId="4F0832C7" w14:textId="77777777" w:rsidR="00FC153D" w:rsidRPr="00A65437" w:rsidRDefault="00FC153D" w:rsidP="00FC153D">
      <w:pPr>
        <w:pStyle w:val="ListParagraph"/>
        <w:numPr>
          <w:ilvl w:val="0"/>
          <w:numId w:val="24"/>
        </w:numPr>
        <w:jc w:val="both"/>
        <w:rPr>
          <w:rStyle w:val="apple-converted-space"/>
          <w:shd w:val="clear" w:color="auto" w:fill="FFFFFF"/>
          <w:lang w:val="et-EE"/>
        </w:rPr>
      </w:pPr>
      <w:r w:rsidRPr="00A65437">
        <w:rPr>
          <w:rStyle w:val="apple-converted-space"/>
          <w:shd w:val="clear" w:color="auto" w:fill="FFFFFF"/>
          <w:lang w:val="et-EE"/>
        </w:rPr>
        <w:t>mõju regionaalarengule.</w:t>
      </w:r>
    </w:p>
    <w:p w14:paraId="0890E040" w14:textId="0B301664" w:rsidR="00FC153D" w:rsidRDefault="00FC153D" w:rsidP="00FC153D">
      <w:pPr>
        <w:jc w:val="both"/>
        <w:rPr>
          <w:rStyle w:val="apple-converted-space"/>
          <w:shd w:val="clear" w:color="auto" w:fill="FFFFFF"/>
          <w:lang w:val="et-EE"/>
        </w:rPr>
      </w:pPr>
    </w:p>
    <w:p w14:paraId="1BC4B3C4" w14:textId="77777777" w:rsidR="00C67AEC" w:rsidRPr="00A65437" w:rsidRDefault="00C67AEC" w:rsidP="00C67AEC">
      <w:pPr>
        <w:jc w:val="both"/>
        <w:rPr>
          <w:rStyle w:val="apple-converted-space"/>
          <w:u w:val="single"/>
          <w:shd w:val="clear" w:color="auto" w:fill="FFFFFF"/>
          <w:lang w:val="et-EE"/>
        </w:rPr>
      </w:pPr>
      <w:r w:rsidRPr="00A65437">
        <w:rPr>
          <w:rStyle w:val="apple-converted-space"/>
          <w:u w:val="single"/>
          <w:shd w:val="clear" w:color="auto" w:fill="FFFFFF"/>
          <w:lang w:val="et-EE"/>
        </w:rPr>
        <w:t>Muudatuse sihtrühm</w:t>
      </w:r>
    </w:p>
    <w:p w14:paraId="643136AD" w14:textId="561A98E2" w:rsidR="00C67AEC" w:rsidRPr="00A65437" w:rsidRDefault="00C67AEC" w:rsidP="00C67AEC">
      <w:pPr>
        <w:jc w:val="both"/>
        <w:rPr>
          <w:rStyle w:val="apple-converted-space"/>
          <w:shd w:val="clear" w:color="auto" w:fill="FFFFFF"/>
          <w:lang w:val="et-EE"/>
        </w:rPr>
      </w:pPr>
      <w:r w:rsidRPr="00A65437">
        <w:rPr>
          <w:rStyle w:val="apple-converted-space"/>
          <w:shd w:val="clear" w:color="auto" w:fill="FFFFFF"/>
          <w:lang w:val="et-EE"/>
        </w:rPr>
        <w:t>Muudatused puudutavad eelkõige Välisministeeriumi ning lähetajaministeeriumi</w:t>
      </w:r>
      <w:r w:rsidR="00424ECF">
        <w:rPr>
          <w:rStyle w:val="apple-converted-space"/>
          <w:shd w:val="clear" w:color="auto" w:fill="FFFFFF"/>
          <w:lang w:val="et-EE"/>
        </w:rPr>
        <w:t>t</w:t>
      </w:r>
      <w:r w:rsidRPr="00A65437">
        <w:rPr>
          <w:rStyle w:val="apple-converted-space"/>
          <w:shd w:val="clear" w:color="auto" w:fill="FFFFFF"/>
          <w:lang w:val="et-EE"/>
        </w:rPr>
        <w:t>e personali-, haldus- ja rahandusosakondi</w:t>
      </w:r>
      <w:r w:rsidR="00D50480">
        <w:rPr>
          <w:rStyle w:val="apple-converted-space"/>
          <w:shd w:val="clear" w:color="auto" w:fill="FFFFFF"/>
          <w:lang w:val="et-EE"/>
        </w:rPr>
        <w:t xml:space="preserve"> ning Riigi Tugiteenuste Keskuse teenistujaid</w:t>
      </w:r>
      <w:r w:rsidRPr="00A65437">
        <w:rPr>
          <w:rStyle w:val="apple-converted-space"/>
          <w:shd w:val="clear" w:color="auto" w:fill="FFFFFF"/>
          <w:lang w:val="et-EE"/>
        </w:rPr>
        <w:t xml:space="preserve">. </w:t>
      </w:r>
      <w:r w:rsidRPr="00DC1E56">
        <w:rPr>
          <w:rStyle w:val="apple-converted-space"/>
          <w:shd w:val="clear" w:color="auto" w:fill="FFFFFF"/>
          <w:lang w:val="et-EE"/>
        </w:rPr>
        <w:t xml:space="preserve">Välisministeeriumis on sihtrühma suurus umbes 15 inimest, Kaitseministeeriumi valitsemisalas ligikaudu 10–12 inimest. Teistes </w:t>
      </w:r>
      <w:r w:rsidR="00D50480">
        <w:rPr>
          <w:rStyle w:val="apple-converted-space"/>
          <w:shd w:val="clear" w:color="auto" w:fill="FFFFFF"/>
          <w:lang w:val="et-EE"/>
        </w:rPr>
        <w:t>asutustes</w:t>
      </w:r>
      <w:r w:rsidRPr="00DC1E56">
        <w:rPr>
          <w:rStyle w:val="apple-converted-space"/>
          <w:shd w:val="clear" w:color="auto" w:fill="FFFFFF"/>
          <w:lang w:val="et-EE"/>
        </w:rPr>
        <w:t xml:space="preserve"> puudutavad muudatused umbes 10 inimest.</w:t>
      </w:r>
      <w:r w:rsidR="006D6AAD">
        <w:rPr>
          <w:rStyle w:val="apple-converted-space"/>
          <w:shd w:val="clear" w:color="auto" w:fill="FFFFFF"/>
          <w:lang w:val="et-EE"/>
        </w:rPr>
        <w:t xml:space="preserve"> Lisaks kuuluvad sihtrühma muude ametiasutuste asjakohaste osakondade teenistujad, kuna alates 1. jaanuarist 2025</w:t>
      </w:r>
      <w:r w:rsidR="004D1018">
        <w:rPr>
          <w:rStyle w:val="apple-converted-space"/>
          <w:shd w:val="clear" w:color="auto" w:fill="FFFFFF"/>
          <w:lang w:val="et-EE"/>
        </w:rPr>
        <w:t>. a</w:t>
      </w:r>
      <w:r w:rsidR="006D6AAD">
        <w:rPr>
          <w:rStyle w:val="apple-converted-space"/>
          <w:shd w:val="clear" w:color="auto" w:fill="FFFFFF"/>
          <w:lang w:val="et-EE"/>
        </w:rPr>
        <w:t xml:space="preserve"> kohaldatakse määrust kõigile pikaajalisse välislähetusse saadetud ametnikele. Sihtrühma suurust muudes ametiasutustes ei ole võimalik </w:t>
      </w:r>
      <w:r w:rsidR="001D73AF">
        <w:rPr>
          <w:rStyle w:val="apple-converted-space"/>
          <w:shd w:val="clear" w:color="auto" w:fill="FFFFFF"/>
          <w:lang w:val="et-EE"/>
        </w:rPr>
        <w:t>täpselt hinnata, kuna Välisministeeriumil puudub asjakohane ülevaade.</w:t>
      </w:r>
    </w:p>
    <w:p w14:paraId="4F0B67D5" w14:textId="77777777" w:rsidR="00C67AEC" w:rsidRDefault="00C67AEC" w:rsidP="00C67AEC">
      <w:pPr>
        <w:jc w:val="both"/>
        <w:rPr>
          <w:rStyle w:val="apple-converted-space"/>
          <w:shd w:val="clear" w:color="auto" w:fill="FFFFFF"/>
          <w:lang w:val="et-EE"/>
        </w:rPr>
      </w:pPr>
    </w:p>
    <w:p w14:paraId="0FA4DB8F" w14:textId="55680392" w:rsidR="00C67AEC" w:rsidRPr="004C7C06" w:rsidRDefault="00C67AEC" w:rsidP="00C67AEC">
      <w:pPr>
        <w:jc w:val="both"/>
        <w:rPr>
          <w:rStyle w:val="apple-converted-space"/>
          <w:shd w:val="clear" w:color="auto" w:fill="FFFFFF"/>
          <w:lang w:val="et-EE"/>
        </w:rPr>
      </w:pPr>
      <w:r w:rsidRPr="005F3A88">
        <w:rPr>
          <w:rStyle w:val="apple-converted-space"/>
          <w:shd w:val="clear" w:color="auto" w:fill="FFFFFF"/>
          <w:lang w:val="et-EE"/>
        </w:rPr>
        <w:lastRenderedPageBreak/>
        <w:t>Muudatused puudutavad kõiki Välisministeeriumi diplomaate</w:t>
      </w:r>
      <w:r>
        <w:rPr>
          <w:rStyle w:val="apple-converted-space"/>
          <w:shd w:val="clear" w:color="auto" w:fill="FFFFFF"/>
          <w:lang w:val="et-EE"/>
        </w:rPr>
        <w:t> </w:t>
      </w:r>
      <w:r w:rsidRPr="005F3A88">
        <w:rPr>
          <w:rStyle w:val="apple-converted-space"/>
          <w:shd w:val="clear" w:color="auto" w:fill="FFFFFF"/>
          <w:lang w:val="et-EE"/>
        </w:rPr>
        <w:t>(</w:t>
      </w:r>
      <w:r w:rsidR="003217A9">
        <w:rPr>
          <w:rStyle w:val="apple-converted-space"/>
          <w:shd w:val="clear" w:color="auto" w:fill="FFFFFF"/>
          <w:lang w:val="et-EE"/>
        </w:rPr>
        <w:t>u</w:t>
      </w:r>
      <w:r>
        <w:rPr>
          <w:rStyle w:val="apple-converted-space"/>
          <w:shd w:val="clear" w:color="auto" w:fill="FFFFFF"/>
          <w:lang w:val="et-EE"/>
        </w:rPr>
        <w:t xml:space="preserve"> 350</w:t>
      </w:r>
      <w:r w:rsidRPr="005F3A88">
        <w:rPr>
          <w:rStyle w:val="apple-converted-space"/>
          <w:shd w:val="clear" w:color="auto" w:fill="FFFFFF"/>
          <w:lang w:val="et-EE"/>
        </w:rPr>
        <w:t>) ja erialadiplomaate teistest riigiasutustest (</w:t>
      </w:r>
      <w:r w:rsidR="003217A9">
        <w:rPr>
          <w:rStyle w:val="apple-converted-space"/>
          <w:shd w:val="clear" w:color="auto" w:fill="FFFFFF"/>
          <w:lang w:val="et-EE"/>
        </w:rPr>
        <w:t>u</w:t>
      </w:r>
      <w:r>
        <w:rPr>
          <w:rStyle w:val="apple-converted-space"/>
          <w:shd w:val="clear" w:color="auto" w:fill="FFFFFF"/>
          <w:lang w:val="et-EE"/>
        </w:rPr>
        <w:t xml:space="preserve"> 75</w:t>
      </w:r>
      <w:r w:rsidRPr="005F3A88">
        <w:rPr>
          <w:rStyle w:val="apple-converted-space"/>
          <w:shd w:val="clear" w:color="auto" w:fill="FFFFFF"/>
          <w:lang w:val="et-EE"/>
        </w:rPr>
        <w:t>), samuti välisesindusse lähetatavaid haldusteenistujaid (</w:t>
      </w:r>
      <w:r w:rsidR="003217A9">
        <w:rPr>
          <w:rStyle w:val="apple-converted-space"/>
          <w:shd w:val="clear" w:color="auto" w:fill="FFFFFF"/>
          <w:lang w:val="et-EE"/>
        </w:rPr>
        <w:t>u</w:t>
      </w:r>
      <w:r>
        <w:rPr>
          <w:rStyle w:val="apple-converted-space"/>
          <w:shd w:val="clear" w:color="auto" w:fill="FFFFFF"/>
          <w:lang w:val="et-EE"/>
        </w:rPr>
        <w:t xml:space="preserve"> 35</w:t>
      </w:r>
      <w:r w:rsidRPr="005F3A88">
        <w:rPr>
          <w:rStyle w:val="apple-converted-space"/>
          <w:shd w:val="clear" w:color="auto" w:fill="FFFFFF"/>
          <w:lang w:val="et-EE"/>
        </w:rPr>
        <w:t xml:space="preserve"> Välisministeeriumist ja </w:t>
      </w:r>
      <w:r w:rsidR="005A1046">
        <w:rPr>
          <w:rStyle w:val="apple-converted-space"/>
          <w:shd w:val="clear" w:color="auto" w:fill="FFFFFF"/>
          <w:lang w:val="et-EE"/>
        </w:rPr>
        <w:t>u</w:t>
      </w:r>
      <w:r>
        <w:rPr>
          <w:rStyle w:val="apple-converted-space"/>
          <w:shd w:val="clear" w:color="auto" w:fill="FFFFFF"/>
          <w:lang w:val="et-EE"/>
        </w:rPr>
        <w:t xml:space="preserve"> 5</w:t>
      </w:r>
      <w:r w:rsidRPr="005F3A88">
        <w:rPr>
          <w:rStyle w:val="apple-converted-space"/>
          <w:shd w:val="clear" w:color="auto" w:fill="FFFFFF"/>
          <w:lang w:val="et-EE"/>
        </w:rPr>
        <w:t xml:space="preserve"> teistest riigiasutustest) </w:t>
      </w:r>
      <w:r>
        <w:rPr>
          <w:rStyle w:val="apple-converted-space"/>
          <w:shd w:val="clear" w:color="auto" w:fill="FFFFFF"/>
          <w:lang w:val="et-EE"/>
        </w:rPr>
        <w:t>ning</w:t>
      </w:r>
      <w:r w:rsidRPr="005F3A88">
        <w:rPr>
          <w:rStyle w:val="apple-converted-space"/>
          <w:shd w:val="clear" w:color="auto" w:fill="FFFFFF"/>
          <w:lang w:val="et-EE"/>
        </w:rPr>
        <w:t xml:space="preserve"> </w:t>
      </w:r>
      <w:r w:rsidR="003217A9">
        <w:rPr>
          <w:rStyle w:val="apple-converted-space"/>
          <w:shd w:val="clear" w:color="auto" w:fill="FFFFFF"/>
          <w:lang w:val="et-EE"/>
        </w:rPr>
        <w:t>muude ametiasutuste lähetatuid</w:t>
      </w:r>
      <w:r w:rsidRPr="005F3A88">
        <w:rPr>
          <w:rStyle w:val="apple-converted-space"/>
          <w:shd w:val="clear" w:color="auto" w:fill="FFFFFF"/>
          <w:lang w:val="et-EE"/>
        </w:rPr>
        <w:t xml:space="preserve"> (60</w:t>
      </w:r>
      <w:r>
        <w:rPr>
          <w:rStyle w:val="apple-converted-space"/>
          <w:shd w:val="clear" w:color="auto" w:fill="FFFFFF"/>
          <w:lang w:val="et-EE"/>
        </w:rPr>
        <w:t>–</w:t>
      </w:r>
      <w:r w:rsidRPr="005F3A88">
        <w:rPr>
          <w:rStyle w:val="apple-converted-space"/>
          <w:shd w:val="clear" w:color="auto" w:fill="FFFFFF"/>
          <w:lang w:val="et-EE"/>
        </w:rPr>
        <w:t>80). Samuti puudutavad muudatused diplomaatide</w:t>
      </w:r>
      <w:r w:rsidR="001D73AF">
        <w:rPr>
          <w:rStyle w:val="apple-converted-space"/>
          <w:shd w:val="clear" w:color="auto" w:fill="FFFFFF"/>
          <w:lang w:val="et-EE"/>
        </w:rPr>
        <w:t>,</w:t>
      </w:r>
      <w:r w:rsidRPr="005F3A88">
        <w:rPr>
          <w:rStyle w:val="apple-converted-space"/>
          <w:shd w:val="clear" w:color="auto" w:fill="FFFFFF"/>
          <w:lang w:val="et-EE"/>
        </w:rPr>
        <w:t xml:space="preserve"> haldusteenistujate</w:t>
      </w:r>
      <w:r w:rsidR="001D73AF">
        <w:rPr>
          <w:rStyle w:val="apple-converted-space"/>
          <w:shd w:val="clear" w:color="auto" w:fill="FFFFFF"/>
          <w:lang w:val="et-EE"/>
        </w:rPr>
        <w:t xml:space="preserve"> ja muude ametnike</w:t>
      </w:r>
      <w:r w:rsidRPr="005F3A88">
        <w:rPr>
          <w:rStyle w:val="apple-converted-space"/>
          <w:shd w:val="clear" w:color="auto" w:fill="FFFFFF"/>
          <w:lang w:val="et-EE"/>
        </w:rPr>
        <w:t xml:space="preserve"> perekonnaliikmeid (</w:t>
      </w:r>
      <w:r w:rsidR="003217A9">
        <w:rPr>
          <w:rStyle w:val="apple-converted-space"/>
          <w:shd w:val="clear" w:color="auto" w:fill="FFFFFF"/>
          <w:lang w:val="et-EE"/>
        </w:rPr>
        <w:t>u</w:t>
      </w:r>
      <w:r w:rsidR="004978FE">
        <w:rPr>
          <w:rStyle w:val="apple-converted-space"/>
          <w:shd w:val="clear" w:color="auto" w:fill="FFFFFF"/>
          <w:lang w:val="et-EE"/>
        </w:rPr>
        <w:t xml:space="preserve"> </w:t>
      </w:r>
      <w:r w:rsidRPr="005F3A88">
        <w:rPr>
          <w:rStyle w:val="apple-converted-space"/>
          <w:shd w:val="clear" w:color="auto" w:fill="FFFFFF"/>
          <w:lang w:val="et-EE"/>
        </w:rPr>
        <w:t>2</w:t>
      </w:r>
      <w:r w:rsidR="003B0BF9">
        <w:rPr>
          <w:rStyle w:val="apple-converted-space"/>
          <w:shd w:val="clear" w:color="auto" w:fill="FFFFFF"/>
          <w:lang w:val="et-EE"/>
        </w:rPr>
        <w:t>90</w:t>
      </w:r>
      <w:r w:rsidRPr="005F3A88">
        <w:rPr>
          <w:rStyle w:val="apple-converted-space"/>
          <w:shd w:val="clear" w:color="auto" w:fill="FFFFFF"/>
          <w:lang w:val="et-EE"/>
        </w:rPr>
        <w:t xml:space="preserve"> Välisministeeriumist ja </w:t>
      </w:r>
      <w:r w:rsidR="003217A9">
        <w:rPr>
          <w:rStyle w:val="apple-converted-space"/>
          <w:shd w:val="clear" w:color="auto" w:fill="FFFFFF"/>
          <w:lang w:val="et-EE"/>
        </w:rPr>
        <w:t>u</w:t>
      </w:r>
      <w:r w:rsidR="003B0BF9">
        <w:rPr>
          <w:rStyle w:val="apple-converted-space"/>
          <w:shd w:val="clear" w:color="auto" w:fill="FFFFFF"/>
          <w:lang w:val="et-EE"/>
        </w:rPr>
        <w:t xml:space="preserve"> </w:t>
      </w:r>
      <w:r w:rsidR="00D50480">
        <w:rPr>
          <w:rStyle w:val="apple-converted-space"/>
          <w:shd w:val="clear" w:color="auto" w:fill="FFFFFF"/>
          <w:lang w:val="et-EE"/>
        </w:rPr>
        <w:t>90</w:t>
      </w:r>
      <w:r w:rsidRPr="005F3A88">
        <w:rPr>
          <w:rStyle w:val="apple-converted-space"/>
          <w:shd w:val="clear" w:color="auto" w:fill="FFFFFF"/>
          <w:lang w:val="et-EE"/>
        </w:rPr>
        <w:t xml:space="preserve"> teistest ministeeriumi</w:t>
      </w:r>
      <w:r w:rsidR="00424ECF">
        <w:rPr>
          <w:rStyle w:val="apple-converted-space"/>
          <w:shd w:val="clear" w:color="auto" w:fill="FFFFFF"/>
          <w:lang w:val="et-EE"/>
        </w:rPr>
        <w:t>t</w:t>
      </w:r>
      <w:r w:rsidRPr="005F3A88">
        <w:rPr>
          <w:rStyle w:val="apple-converted-space"/>
          <w:shd w:val="clear" w:color="auto" w:fill="FFFFFF"/>
          <w:lang w:val="et-EE"/>
        </w:rPr>
        <w:t>est).</w:t>
      </w:r>
      <w:r w:rsidRPr="004C7C06">
        <w:rPr>
          <w:rStyle w:val="apple-converted-space"/>
          <w:shd w:val="clear" w:color="auto" w:fill="FFFFFF"/>
          <w:lang w:val="et-EE"/>
        </w:rPr>
        <w:t xml:space="preserve"> Lõplikku sihtrühma suurust ei ole võimalik prognoosida, kuna roteerivas süsteemis </w:t>
      </w:r>
      <w:r w:rsidR="005A1046" w:rsidRPr="004C7C06">
        <w:rPr>
          <w:rStyle w:val="apple-converted-space"/>
          <w:shd w:val="clear" w:color="auto" w:fill="FFFFFF"/>
          <w:lang w:val="et-EE"/>
        </w:rPr>
        <w:t xml:space="preserve">muutuvad </w:t>
      </w:r>
      <w:r w:rsidRPr="004C7C06">
        <w:rPr>
          <w:rStyle w:val="apple-converted-space"/>
          <w:shd w:val="clear" w:color="auto" w:fill="FFFFFF"/>
          <w:lang w:val="et-EE"/>
        </w:rPr>
        <w:t xml:space="preserve">need </w:t>
      </w:r>
      <w:r>
        <w:rPr>
          <w:rStyle w:val="apple-converted-space"/>
          <w:shd w:val="clear" w:color="auto" w:fill="FFFFFF"/>
          <w:lang w:val="et-EE"/>
        </w:rPr>
        <w:t>arvud</w:t>
      </w:r>
      <w:r w:rsidRPr="004C7C06">
        <w:rPr>
          <w:rStyle w:val="apple-converted-space"/>
          <w:shd w:val="clear" w:color="auto" w:fill="FFFFFF"/>
          <w:lang w:val="et-EE"/>
        </w:rPr>
        <w:t xml:space="preserve"> pidevalt.</w:t>
      </w:r>
    </w:p>
    <w:p w14:paraId="77BB75D8" w14:textId="6DA4D5A1" w:rsidR="00C67AEC" w:rsidRDefault="00C67AEC" w:rsidP="00FC153D">
      <w:pPr>
        <w:jc w:val="both"/>
        <w:rPr>
          <w:rStyle w:val="apple-converted-space"/>
          <w:shd w:val="clear" w:color="auto" w:fill="FFFFFF"/>
          <w:lang w:val="et-EE"/>
        </w:rPr>
      </w:pPr>
    </w:p>
    <w:p w14:paraId="1DD18D6F" w14:textId="50F63164" w:rsidR="007624EA" w:rsidRPr="008D1237" w:rsidRDefault="00C67AEC" w:rsidP="00FC153D">
      <w:pPr>
        <w:jc w:val="both"/>
        <w:rPr>
          <w:rStyle w:val="apple-converted-space"/>
          <w:b/>
          <w:bCs/>
          <w:shd w:val="clear" w:color="auto" w:fill="FFFFFF"/>
          <w:lang w:val="et-EE"/>
        </w:rPr>
      </w:pPr>
      <w:r w:rsidRPr="008D1237">
        <w:rPr>
          <w:rStyle w:val="apple-converted-space"/>
          <w:b/>
          <w:bCs/>
          <w:shd w:val="clear" w:color="auto" w:fill="FFFFFF"/>
          <w:lang w:val="et-EE"/>
        </w:rPr>
        <w:t xml:space="preserve">4.1. </w:t>
      </w:r>
      <w:r w:rsidR="007624EA" w:rsidRPr="008D1237">
        <w:rPr>
          <w:rStyle w:val="apple-converted-space"/>
          <w:b/>
          <w:bCs/>
          <w:shd w:val="clear" w:color="auto" w:fill="FFFFFF"/>
          <w:lang w:val="et-EE"/>
        </w:rPr>
        <w:t>Mõju riigiasutuste töökorraldusele</w:t>
      </w:r>
    </w:p>
    <w:p w14:paraId="3B2DC223" w14:textId="77777777" w:rsidR="00B4332F" w:rsidRDefault="00B4332F" w:rsidP="007624EA">
      <w:pPr>
        <w:jc w:val="both"/>
        <w:rPr>
          <w:u w:val="single"/>
          <w:shd w:val="clear" w:color="auto" w:fill="FFFFFF"/>
          <w:lang w:val="et-EE"/>
        </w:rPr>
      </w:pPr>
    </w:p>
    <w:p w14:paraId="7D7922D2" w14:textId="020955D0" w:rsidR="007624EA" w:rsidRPr="00243733" w:rsidRDefault="007624EA" w:rsidP="007624EA">
      <w:pPr>
        <w:jc w:val="both"/>
        <w:rPr>
          <w:u w:val="single"/>
          <w:shd w:val="clear" w:color="auto" w:fill="FFFFFF"/>
          <w:lang w:val="et-EE"/>
        </w:rPr>
      </w:pPr>
      <w:r>
        <w:rPr>
          <w:u w:val="single"/>
          <w:shd w:val="clear" w:color="auto" w:fill="FFFFFF"/>
          <w:lang w:val="et-EE"/>
        </w:rPr>
        <w:t>O</w:t>
      </w:r>
      <w:r w:rsidRPr="00243733">
        <w:rPr>
          <w:u w:val="single"/>
          <w:shd w:val="clear" w:color="auto" w:fill="FFFFFF"/>
          <w:lang w:val="et-EE"/>
        </w:rPr>
        <w:t>luline mõju</w:t>
      </w:r>
      <w:r>
        <w:rPr>
          <w:u w:val="single"/>
          <w:shd w:val="clear" w:color="auto" w:fill="FFFFFF"/>
          <w:lang w:val="et-EE"/>
        </w:rPr>
        <w:t xml:space="preserve"> puudub</w:t>
      </w:r>
      <w:r w:rsidRPr="00243733">
        <w:rPr>
          <w:u w:val="single"/>
          <w:shd w:val="clear" w:color="auto" w:fill="FFFFFF"/>
          <w:lang w:val="et-EE"/>
        </w:rPr>
        <w:t>.</w:t>
      </w:r>
    </w:p>
    <w:p w14:paraId="1CB162AB" w14:textId="77777777" w:rsidR="00B4332F" w:rsidRDefault="00B4332F" w:rsidP="00FC153D">
      <w:pPr>
        <w:jc w:val="both"/>
        <w:rPr>
          <w:rStyle w:val="apple-converted-space"/>
          <w:shd w:val="clear" w:color="auto" w:fill="FFFFFF"/>
          <w:lang w:val="et-EE"/>
        </w:rPr>
      </w:pPr>
    </w:p>
    <w:p w14:paraId="7C152A7E" w14:textId="36743D73" w:rsidR="001E7984" w:rsidRDefault="007624EA" w:rsidP="00FC153D">
      <w:pPr>
        <w:jc w:val="both"/>
        <w:rPr>
          <w:rStyle w:val="apple-converted-space"/>
          <w:shd w:val="clear" w:color="auto" w:fill="FFFFFF"/>
          <w:lang w:val="et-EE"/>
        </w:rPr>
      </w:pPr>
      <w:r w:rsidRPr="00A65437">
        <w:rPr>
          <w:rStyle w:val="apple-converted-space"/>
          <w:shd w:val="clear" w:color="auto" w:fill="FFFFFF"/>
          <w:lang w:val="et-EE"/>
        </w:rPr>
        <w:t xml:space="preserve">Muudatus avaldab </w:t>
      </w:r>
      <w:r>
        <w:rPr>
          <w:rStyle w:val="apple-converted-space"/>
          <w:shd w:val="clear" w:color="auto" w:fill="FFFFFF"/>
          <w:lang w:val="et-EE"/>
        </w:rPr>
        <w:t xml:space="preserve">teatavat </w:t>
      </w:r>
      <w:r w:rsidRPr="00A65437">
        <w:rPr>
          <w:rStyle w:val="apple-converted-space"/>
          <w:shd w:val="clear" w:color="auto" w:fill="FFFFFF"/>
          <w:lang w:val="et-EE"/>
        </w:rPr>
        <w:t>mõju Välisministeeriumi ja lähetajaministeeriumi</w:t>
      </w:r>
      <w:r w:rsidR="00424ECF">
        <w:rPr>
          <w:rStyle w:val="apple-converted-space"/>
          <w:shd w:val="clear" w:color="auto" w:fill="FFFFFF"/>
          <w:lang w:val="et-EE"/>
        </w:rPr>
        <w:t>t</w:t>
      </w:r>
      <w:r w:rsidRPr="00A65437">
        <w:rPr>
          <w:rStyle w:val="apple-converted-space"/>
          <w:shd w:val="clear" w:color="auto" w:fill="FFFFFF"/>
          <w:lang w:val="et-EE"/>
        </w:rPr>
        <w:t>e</w:t>
      </w:r>
      <w:r w:rsidR="001D73AF">
        <w:rPr>
          <w:rStyle w:val="apple-converted-space"/>
          <w:shd w:val="clear" w:color="auto" w:fill="FFFFFF"/>
          <w:lang w:val="et-EE"/>
        </w:rPr>
        <w:t xml:space="preserve"> (sh muude ametiasutuste)</w:t>
      </w:r>
      <w:r w:rsidRPr="00A65437">
        <w:rPr>
          <w:rStyle w:val="apple-converted-space"/>
          <w:shd w:val="clear" w:color="auto" w:fill="FFFFFF"/>
          <w:lang w:val="et-EE"/>
        </w:rPr>
        <w:t xml:space="preserve"> </w:t>
      </w:r>
      <w:r>
        <w:rPr>
          <w:rStyle w:val="apple-converted-space"/>
          <w:shd w:val="clear" w:color="auto" w:fill="FFFFFF"/>
          <w:lang w:val="et-EE"/>
        </w:rPr>
        <w:t>töö</w:t>
      </w:r>
      <w:r w:rsidRPr="00A65437">
        <w:rPr>
          <w:rStyle w:val="apple-converted-space"/>
          <w:shd w:val="clear" w:color="auto" w:fill="FFFFFF"/>
          <w:lang w:val="et-EE"/>
        </w:rPr>
        <w:t>k</w:t>
      </w:r>
      <w:r>
        <w:rPr>
          <w:rStyle w:val="apple-converted-space"/>
          <w:shd w:val="clear" w:color="auto" w:fill="FFFFFF"/>
          <w:lang w:val="et-EE"/>
        </w:rPr>
        <w:t>orraldusele</w:t>
      </w:r>
      <w:r w:rsidRPr="00A65437">
        <w:rPr>
          <w:rStyle w:val="apple-converted-space"/>
          <w:shd w:val="clear" w:color="auto" w:fill="FFFFFF"/>
          <w:lang w:val="et-EE"/>
        </w:rPr>
        <w:t xml:space="preserve">. </w:t>
      </w:r>
      <w:r>
        <w:rPr>
          <w:rStyle w:val="apple-converted-space"/>
          <w:shd w:val="clear" w:color="auto" w:fill="FFFFFF"/>
          <w:lang w:val="et-EE"/>
        </w:rPr>
        <w:t>Kuigi eelnõuga ei muudeta oluliselt välislähetustasu, abikaasa- ja registreeritud elukaaslase tasu maksmise ja teenistuja kulude katmise korda, tehakse selles siiski mõn</w:t>
      </w:r>
      <w:r w:rsidR="00D82087">
        <w:rPr>
          <w:rStyle w:val="apple-converted-space"/>
          <w:shd w:val="clear" w:color="auto" w:fill="FFFFFF"/>
          <w:lang w:val="et-EE"/>
        </w:rPr>
        <w:t>i</w:t>
      </w:r>
      <w:r>
        <w:rPr>
          <w:rStyle w:val="apple-converted-space"/>
          <w:shd w:val="clear" w:color="auto" w:fill="FFFFFF"/>
          <w:lang w:val="et-EE"/>
        </w:rPr>
        <w:t xml:space="preserve"> muudatus, millega tuleb ministeeriumi</w:t>
      </w:r>
      <w:r w:rsidR="00424ECF">
        <w:rPr>
          <w:rStyle w:val="apple-converted-space"/>
          <w:shd w:val="clear" w:color="auto" w:fill="FFFFFF"/>
          <w:lang w:val="et-EE"/>
        </w:rPr>
        <w:t>t</w:t>
      </w:r>
      <w:r>
        <w:rPr>
          <w:rStyle w:val="apple-converted-space"/>
          <w:shd w:val="clear" w:color="auto" w:fill="FFFFFF"/>
          <w:lang w:val="et-EE"/>
        </w:rPr>
        <w:t xml:space="preserve">el oma tööprotsessides arvestada. </w:t>
      </w:r>
      <w:r w:rsidR="00CC3A47">
        <w:rPr>
          <w:rStyle w:val="apple-converted-space"/>
          <w:shd w:val="clear" w:color="auto" w:fill="FFFFFF"/>
          <w:lang w:val="et-EE"/>
        </w:rPr>
        <w:t xml:space="preserve">Näiteks lisandub ministeeriumitele kohustus pidada arvestust teenistuja abikaasa või registreeritud elukaaslase teenitud tulu kohta, kuna sellest sõltub abikaasa- </w:t>
      </w:r>
      <w:r w:rsidR="00546C71">
        <w:rPr>
          <w:rStyle w:val="apple-converted-space"/>
          <w:shd w:val="clear" w:color="auto" w:fill="FFFFFF"/>
          <w:lang w:val="et-EE"/>
        </w:rPr>
        <w:t>ja</w:t>
      </w:r>
      <w:r w:rsidR="00CC3A47">
        <w:rPr>
          <w:rStyle w:val="apple-converted-space"/>
          <w:shd w:val="clear" w:color="auto" w:fill="FFFFFF"/>
          <w:lang w:val="et-EE"/>
        </w:rPr>
        <w:t xml:space="preserve"> registreeritud elukaaslase tasu suurus. </w:t>
      </w:r>
      <w:r w:rsidR="00130A4A">
        <w:rPr>
          <w:rStyle w:val="apple-converted-space"/>
          <w:shd w:val="clear" w:color="auto" w:fill="FFFFFF"/>
          <w:lang w:val="et-EE"/>
        </w:rPr>
        <w:t xml:space="preserve">Eelnõuga tehakse määrusesse </w:t>
      </w:r>
      <w:r w:rsidR="00D82087">
        <w:rPr>
          <w:rStyle w:val="apple-converted-space"/>
          <w:shd w:val="clear" w:color="auto" w:fill="FFFFFF"/>
          <w:lang w:val="et-EE"/>
        </w:rPr>
        <w:t xml:space="preserve">mitu </w:t>
      </w:r>
      <w:r w:rsidR="00130A4A">
        <w:rPr>
          <w:rStyle w:val="apple-converted-space"/>
          <w:shd w:val="clear" w:color="auto" w:fill="FFFFFF"/>
          <w:lang w:val="et-EE"/>
        </w:rPr>
        <w:t>muudatus</w:t>
      </w:r>
      <w:r w:rsidR="00D82087">
        <w:rPr>
          <w:rStyle w:val="apple-converted-space"/>
          <w:shd w:val="clear" w:color="auto" w:fill="FFFFFF"/>
          <w:lang w:val="et-EE"/>
        </w:rPr>
        <w:t>t</w:t>
      </w:r>
      <w:r w:rsidR="00130A4A">
        <w:rPr>
          <w:rStyle w:val="apple-converted-space"/>
          <w:shd w:val="clear" w:color="auto" w:fill="FFFFFF"/>
          <w:lang w:val="et-EE"/>
        </w:rPr>
        <w:t>, mille eesmär</w:t>
      </w:r>
      <w:r w:rsidR="00D82087">
        <w:rPr>
          <w:rStyle w:val="apple-converted-space"/>
          <w:shd w:val="clear" w:color="auto" w:fill="FFFFFF"/>
          <w:lang w:val="et-EE"/>
        </w:rPr>
        <w:t>k</w:t>
      </w:r>
      <w:r w:rsidR="00130A4A">
        <w:rPr>
          <w:rStyle w:val="apple-converted-space"/>
          <w:shd w:val="clear" w:color="auto" w:fill="FFFFFF"/>
          <w:lang w:val="et-EE"/>
        </w:rPr>
        <w:t xml:space="preserve"> on muuta välislähetustasu, abikaasa- ja registreeritud elukaaslase tasu maksmise ja teenistuja kulude katmise korda lihtsamaks ja arusaadavamaks</w:t>
      </w:r>
      <w:r w:rsidR="00D82087">
        <w:rPr>
          <w:rStyle w:val="apple-converted-space"/>
          <w:shd w:val="clear" w:color="auto" w:fill="FFFFFF"/>
          <w:lang w:val="et-EE"/>
        </w:rPr>
        <w:t>;</w:t>
      </w:r>
      <w:r w:rsidR="00130A4A">
        <w:rPr>
          <w:rStyle w:val="apple-converted-space"/>
          <w:shd w:val="clear" w:color="auto" w:fill="FFFFFF"/>
          <w:lang w:val="et-EE"/>
        </w:rPr>
        <w:t xml:space="preserve"> määruse tekstist on jäetud välja VäTSis sätestatut dubleerivad sätted ning </w:t>
      </w:r>
      <w:r w:rsidR="00AE0E6C">
        <w:rPr>
          <w:rStyle w:val="apple-converted-space"/>
          <w:shd w:val="clear" w:color="auto" w:fill="FFFFFF"/>
          <w:lang w:val="et-EE"/>
        </w:rPr>
        <w:t xml:space="preserve">lisaks </w:t>
      </w:r>
      <w:r w:rsidR="00C84184">
        <w:rPr>
          <w:rStyle w:val="apple-converted-space"/>
          <w:shd w:val="clear" w:color="auto" w:fill="FFFFFF"/>
          <w:lang w:val="et-EE"/>
        </w:rPr>
        <w:t xml:space="preserve">on ühtlustatud </w:t>
      </w:r>
      <w:r w:rsidR="00130A4A">
        <w:rPr>
          <w:rStyle w:val="apple-converted-space"/>
          <w:shd w:val="clear" w:color="auto" w:fill="FFFFFF"/>
          <w:lang w:val="et-EE"/>
        </w:rPr>
        <w:t>määruses ettenähtud kulude hüvitamisega seotud otsuste langetamise kord</w:t>
      </w:r>
      <w:r w:rsidR="00C84184">
        <w:rPr>
          <w:rStyle w:val="apple-converted-space"/>
          <w:shd w:val="clear" w:color="auto" w:fill="FFFFFF"/>
          <w:lang w:val="et-EE"/>
        </w:rPr>
        <w:t>a</w:t>
      </w:r>
      <w:r w:rsidR="00130A4A">
        <w:rPr>
          <w:rStyle w:val="apple-converted-space"/>
          <w:shd w:val="clear" w:color="auto" w:fill="FFFFFF"/>
          <w:lang w:val="et-EE"/>
        </w:rPr>
        <w:t>.</w:t>
      </w:r>
    </w:p>
    <w:p w14:paraId="3511AC3C" w14:textId="77777777" w:rsidR="00B4332F" w:rsidRDefault="00B4332F" w:rsidP="00FC153D">
      <w:pPr>
        <w:jc w:val="both"/>
        <w:rPr>
          <w:rStyle w:val="apple-converted-space"/>
          <w:shd w:val="clear" w:color="auto" w:fill="FFFFFF"/>
          <w:lang w:val="et-EE"/>
        </w:rPr>
      </w:pPr>
    </w:p>
    <w:p w14:paraId="0FD1A1AC" w14:textId="47474A30" w:rsidR="007624EA" w:rsidRDefault="007624EA" w:rsidP="00FC153D">
      <w:pPr>
        <w:jc w:val="both"/>
        <w:rPr>
          <w:rStyle w:val="apple-converted-space"/>
          <w:shd w:val="clear" w:color="auto" w:fill="FFFFFF"/>
          <w:lang w:val="et-EE"/>
        </w:rPr>
      </w:pPr>
      <w:r>
        <w:rPr>
          <w:rStyle w:val="apple-converted-space"/>
          <w:shd w:val="clear" w:color="auto" w:fill="FFFFFF"/>
          <w:lang w:val="et-EE"/>
        </w:rPr>
        <w:t xml:space="preserve">Mõju ulatus </w:t>
      </w:r>
      <w:r w:rsidR="00C84184">
        <w:rPr>
          <w:rStyle w:val="apple-converted-space"/>
          <w:shd w:val="clear" w:color="auto" w:fill="FFFFFF"/>
          <w:lang w:val="et-EE"/>
        </w:rPr>
        <w:t>ja</w:t>
      </w:r>
      <w:r>
        <w:rPr>
          <w:rStyle w:val="apple-converted-space"/>
          <w:shd w:val="clear" w:color="auto" w:fill="FFFFFF"/>
          <w:lang w:val="et-EE"/>
        </w:rPr>
        <w:t xml:space="preserve"> avaldumise sagedus on </w:t>
      </w:r>
      <w:r w:rsidR="00C84184">
        <w:rPr>
          <w:rStyle w:val="apple-converted-space"/>
          <w:shd w:val="clear" w:color="auto" w:fill="FFFFFF"/>
          <w:lang w:val="et-EE"/>
        </w:rPr>
        <w:t xml:space="preserve">väiksed </w:t>
      </w:r>
      <w:r>
        <w:rPr>
          <w:rStyle w:val="apple-converted-space"/>
          <w:shd w:val="clear" w:color="auto" w:fill="FFFFFF"/>
          <w:lang w:val="et-EE"/>
        </w:rPr>
        <w:t>ning ebasoovitava mõju kaasnemise riski ei ole ette näha.</w:t>
      </w:r>
    </w:p>
    <w:p w14:paraId="7EFAE554" w14:textId="7A3CC83D" w:rsidR="00812A8C" w:rsidRDefault="00812A8C" w:rsidP="00FC153D">
      <w:pPr>
        <w:jc w:val="both"/>
        <w:rPr>
          <w:rStyle w:val="apple-converted-space"/>
          <w:shd w:val="clear" w:color="auto" w:fill="FFFFFF"/>
          <w:lang w:val="et-EE"/>
        </w:rPr>
      </w:pPr>
    </w:p>
    <w:p w14:paraId="08DACEC4" w14:textId="3E102051" w:rsidR="00812A8C" w:rsidRPr="008D1237" w:rsidRDefault="00812A8C" w:rsidP="00FC153D">
      <w:pPr>
        <w:jc w:val="both"/>
        <w:rPr>
          <w:rStyle w:val="apple-converted-space"/>
          <w:b/>
          <w:bCs/>
          <w:shd w:val="clear" w:color="auto" w:fill="FFFFFF"/>
          <w:lang w:val="et-EE"/>
        </w:rPr>
      </w:pPr>
      <w:r w:rsidRPr="008D1237">
        <w:rPr>
          <w:rStyle w:val="apple-converted-space"/>
          <w:b/>
          <w:bCs/>
          <w:shd w:val="clear" w:color="auto" w:fill="FFFFFF"/>
          <w:lang w:val="et-EE"/>
        </w:rPr>
        <w:t>4.2. Sotsiaalne mõju</w:t>
      </w:r>
    </w:p>
    <w:p w14:paraId="473AA7A1" w14:textId="77777777" w:rsidR="00B4332F" w:rsidRDefault="00B4332F" w:rsidP="00812A8C">
      <w:pPr>
        <w:jc w:val="both"/>
        <w:rPr>
          <w:u w:val="single"/>
          <w:shd w:val="clear" w:color="auto" w:fill="FFFFFF"/>
          <w:lang w:val="et-EE"/>
        </w:rPr>
      </w:pPr>
    </w:p>
    <w:p w14:paraId="09DA8F21" w14:textId="5C2309C5" w:rsidR="00812A8C" w:rsidRPr="00243733" w:rsidRDefault="00812A8C" w:rsidP="00812A8C">
      <w:pPr>
        <w:jc w:val="both"/>
        <w:rPr>
          <w:u w:val="single"/>
          <w:shd w:val="clear" w:color="auto" w:fill="FFFFFF"/>
          <w:lang w:val="et-EE"/>
        </w:rPr>
      </w:pPr>
      <w:r>
        <w:rPr>
          <w:u w:val="single"/>
          <w:shd w:val="clear" w:color="auto" w:fill="FFFFFF"/>
          <w:lang w:val="et-EE"/>
        </w:rPr>
        <w:t>O</w:t>
      </w:r>
      <w:r w:rsidRPr="00243733">
        <w:rPr>
          <w:u w:val="single"/>
          <w:shd w:val="clear" w:color="auto" w:fill="FFFFFF"/>
          <w:lang w:val="et-EE"/>
        </w:rPr>
        <w:t>luline mõju</w:t>
      </w:r>
      <w:r>
        <w:rPr>
          <w:u w:val="single"/>
          <w:shd w:val="clear" w:color="auto" w:fill="FFFFFF"/>
          <w:lang w:val="et-EE"/>
        </w:rPr>
        <w:t xml:space="preserve"> puudub</w:t>
      </w:r>
      <w:r w:rsidRPr="00243733">
        <w:rPr>
          <w:u w:val="single"/>
          <w:shd w:val="clear" w:color="auto" w:fill="FFFFFF"/>
          <w:lang w:val="et-EE"/>
        </w:rPr>
        <w:t>.</w:t>
      </w:r>
    </w:p>
    <w:p w14:paraId="45AC33D4" w14:textId="77777777" w:rsidR="00B4332F" w:rsidRDefault="00B4332F" w:rsidP="00812A8C">
      <w:pPr>
        <w:jc w:val="both"/>
        <w:rPr>
          <w:rStyle w:val="apple-converted-space"/>
          <w:shd w:val="clear" w:color="auto" w:fill="FFFFFF"/>
          <w:lang w:val="et-EE"/>
        </w:rPr>
      </w:pPr>
    </w:p>
    <w:p w14:paraId="5E1F0E13" w14:textId="215EEF41" w:rsidR="00B4332F" w:rsidRDefault="00812A8C" w:rsidP="00812A8C">
      <w:pPr>
        <w:jc w:val="both"/>
        <w:rPr>
          <w:rStyle w:val="apple-converted-space"/>
          <w:shd w:val="clear" w:color="auto" w:fill="FFFFFF"/>
          <w:lang w:val="et-EE"/>
        </w:rPr>
      </w:pPr>
      <w:r>
        <w:rPr>
          <w:rStyle w:val="apple-converted-space"/>
          <w:shd w:val="clear" w:color="auto" w:fill="FFFFFF"/>
          <w:lang w:val="et-EE"/>
        </w:rPr>
        <w:t>Eelnõuga kaasneb teatav sotsiaalne mõju diplomaatidele</w:t>
      </w:r>
      <w:r w:rsidR="001D73AF">
        <w:rPr>
          <w:rStyle w:val="apple-converted-space"/>
          <w:shd w:val="clear" w:color="auto" w:fill="FFFFFF"/>
          <w:lang w:val="et-EE"/>
        </w:rPr>
        <w:t>,</w:t>
      </w:r>
      <w:r>
        <w:rPr>
          <w:rStyle w:val="apple-converted-space"/>
          <w:shd w:val="clear" w:color="auto" w:fill="FFFFFF"/>
          <w:lang w:val="et-EE"/>
        </w:rPr>
        <w:t xml:space="preserve"> haldusteenistujatele</w:t>
      </w:r>
      <w:r w:rsidR="001D73AF">
        <w:rPr>
          <w:rStyle w:val="apple-converted-space"/>
          <w:shd w:val="clear" w:color="auto" w:fill="FFFFFF"/>
          <w:lang w:val="et-EE"/>
        </w:rPr>
        <w:t xml:space="preserve"> ja muudele ametnikele</w:t>
      </w:r>
      <w:r>
        <w:rPr>
          <w:rStyle w:val="apple-converted-space"/>
          <w:shd w:val="clear" w:color="auto" w:fill="FFFFFF"/>
          <w:lang w:val="et-EE"/>
        </w:rPr>
        <w:t xml:space="preserve">, eelkõige positiivne mõju nende heaolule, vaimsele tervisele ning võrdsetele võimalustele. </w:t>
      </w:r>
      <w:r w:rsidR="00B4332F">
        <w:rPr>
          <w:rStyle w:val="apple-converted-space"/>
          <w:shd w:val="clear" w:color="auto" w:fill="FFFFFF"/>
          <w:lang w:val="et-EE"/>
        </w:rPr>
        <w:t>Näiteks t</w:t>
      </w:r>
      <w:r>
        <w:rPr>
          <w:rStyle w:val="apple-converted-space"/>
          <w:shd w:val="clear" w:color="auto" w:fill="FFFFFF"/>
          <w:lang w:val="et-EE"/>
        </w:rPr>
        <w:t>ulenevalt 1. jaanuaril 2025</w:t>
      </w:r>
      <w:r w:rsidR="004D1018">
        <w:rPr>
          <w:rStyle w:val="apple-converted-space"/>
          <w:shd w:val="clear" w:color="auto" w:fill="FFFFFF"/>
          <w:lang w:val="et-EE"/>
        </w:rPr>
        <w:t>. a</w:t>
      </w:r>
      <w:r>
        <w:rPr>
          <w:rStyle w:val="apple-converted-space"/>
          <w:shd w:val="clear" w:color="auto" w:fill="FFFFFF"/>
          <w:lang w:val="et-EE"/>
        </w:rPr>
        <w:t xml:space="preserve"> jõustuvatest VäTSi muudatustest kehtestatakse eelnõuga välislähetuses viibiva teenistujaga kaasasoleva tugisiku eest välilähetustasu suurendamise protsendimääraks sarnaselt abikaasa või registreeritud elukaaslasega 70%</w:t>
      </w:r>
      <w:r w:rsidR="00D703CE">
        <w:rPr>
          <w:rStyle w:val="apple-converted-space"/>
          <w:shd w:val="clear" w:color="auto" w:fill="FFFFFF"/>
          <w:lang w:val="et-EE"/>
        </w:rPr>
        <w:t>.</w:t>
      </w:r>
      <w:r w:rsidR="00B4332F">
        <w:rPr>
          <w:rStyle w:val="apple-converted-space"/>
          <w:shd w:val="clear" w:color="auto" w:fill="FFFFFF"/>
          <w:lang w:val="et-EE"/>
        </w:rPr>
        <w:t xml:space="preserve"> </w:t>
      </w:r>
      <w:r w:rsidR="00D703CE">
        <w:rPr>
          <w:rStyle w:val="apple-converted-space"/>
          <w:shd w:val="clear" w:color="auto" w:fill="FFFFFF"/>
          <w:lang w:val="et-EE"/>
        </w:rPr>
        <w:t>Se</w:t>
      </w:r>
      <w:r w:rsidR="00AE0E6C">
        <w:rPr>
          <w:rStyle w:val="apple-converted-space"/>
          <w:shd w:val="clear" w:color="auto" w:fill="FFFFFF"/>
          <w:lang w:val="et-EE"/>
        </w:rPr>
        <w:t>llel on</w:t>
      </w:r>
      <w:r w:rsidR="00B4332F">
        <w:rPr>
          <w:rStyle w:val="apple-converted-space"/>
          <w:shd w:val="clear" w:color="auto" w:fill="FFFFFF"/>
          <w:lang w:val="et-EE"/>
        </w:rPr>
        <w:t xml:space="preserve"> positiiv</w:t>
      </w:r>
      <w:r w:rsidR="00AE0E6C">
        <w:rPr>
          <w:rStyle w:val="apple-converted-space"/>
          <w:shd w:val="clear" w:color="auto" w:fill="FFFFFF"/>
          <w:lang w:val="et-EE"/>
        </w:rPr>
        <w:t>ne</w:t>
      </w:r>
      <w:r w:rsidR="00B4332F">
        <w:rPr>
          <w:rStyle w:val="apple-converted-space"/>
          <w:shd w:val="clear" w:color="auto" w:fill="FFFFFF"/>
          <w:lang w:val="et-EE"/>
        </w:rPr>
        <w:t xml:space="preserve"> mõju</w:t>
      </w:r>
      <w:r w:rsidR="00AE0E6C">
        <w:rPr>
          <w:rStyle w:val="apple-converted-space"/>
          <w:shd w:val="clear" w:color="auto" w:fill="FFFFFF"/>
          <w:lang w:val="et-EE"/>
        </w:rPr>
        <w:t xml:space="preserve">, sest </w:t>
      </w:r>
      <w:r w:rsidR="00B4332F">
        <w:rPr>
          <w:rStyle w:val="apple-converted-space"/>
          <w:shd w:val="clear" w:color="auto" w:fill="FFFFFF"/>
          <w:lang w:val="et-EE"/>
        </w:rPr>
        <w:t>l</w:t>
      </w:r>
      <w:r w:rsidR="00AE0E6C">
        <w:rPr>
          <w:rStyle w:val="apple-converted-space"/>
          <w:shd w:val="clear" w:color="auto" w:fill="FFFFFF"/>
          <w:lang w:val="et-EE"/>
        </w:rPr>
        <w:t>oob</w:t>
      </w:r>
      <w:r w:rsidR="00B4332F">
        <w:rPr>
          <w:rStyle w:val="apple-converted-space"/>
          <w:shd w:val="clear" w:color="auto" w:fill="FFFFFF"/>
          <w:lang w:val="et-EE"/>
        </w:rPr>
        <w:t xml:space="preserve"> võrdsed võimalused nii neile lapsi kasvatavatele teenistujatele, kellega on kaasas abikaasa või registreeritud elukaaslane</w:t>
      </w:r>
      <w:r w:rsidR="00AE0E6C">
        <w:rPr>
          <w:rStyle w:val="apple-converted-space"/>
          <w:shd w:val="clear" w:color="auto" w:fill="FFFFFF"/>
          <w:lang w:val="et-EE"/>
        </w:rPr>
        <w:t>,</w:t>
      </w:r>
      <w:r w:rsidR="00B4332F">
        <w:rPr>
          <w:rStyle w:val="apple-converted-space"/>
          <w:shd w:val="clear" w:color="auto" w:fill="FFFFFF"/>
          <w:lang w:val="et-EE"/>
        </w:rPr>
        <w:t xml:space="preserve"> kui ka neile, kellel seda võimalust ei ole, kuid kes saavad nüüd võtta kaasa tugiisiku.</w:t>
      </w:r>
      <w:r w:rsidR="00CC3A47">
        <w:rPr>
          <w:rStyle w:val="apple-converted-space"/>
          <w:shd w:val="clear" w:color="auto" w:fill="FFFFFF"/>
          <w:lang w:val="et-EE"/>
        </w:rPr>
        <w:t xml:space="preserve"> Samuti </w:t>
      </w:r>
      <w:r w:rsidR="00AE0E6C">
        <w:rPr>
          <w:rStyle w:val="apple-converted-space"/>
          <w:shd w:val="clear" w:color="auto" w:fill="FFFFFF"/>
          <w:lang w:val="et-EE"/>
        </w:rPr>
        <w:t xml:space="preserve">on </w:t>
      </w:r>
      <w:r w:rsidR="00CC3A47">
        <w:rPr>
          <w:rStyle w:val="apple-converted-space"/>
          <w:shd w:val="clear" w:color="auto" w:fill="FFFFFF"/>
          <w:lang w:val="et-EE"/>
        </w:rPr>
        <w:t>positiiv</w:t>
      </w:r>
      <w:r w:rsidR="00AE0E6C">
        <w:rPr>
          <w:rStyle w:val="apple-converted-space"/>
          <w:shd w:val="clear" w:color="auto" w:fill="FFFFFF"/>
          <w:lang w:val="et-EE"/>
        </w:rPr>
        <w:t>ne</w:t>
      </w:r>
      <w:r w:rsidR="00CC3A47">
        <w:rPr>
          <w:rStyle w:val="apple-converted-space"/>
          <w:shd w:val="clear" w:color="auto" w:fill="FFFFFF"/>
          <w:lang w:val="et-EE"/>
        </w:rPr>
        <w:t xml:space="preserve"> mõju eelnõuga lisatava</w:t>
      </w:r>
      <w:r w:rsidR="00AE0E6C">
        <w:rPr>
          <w:rStyle w:val="apple-converted-space"/>
          <w:shd w:val="clear" w:color="auto" w:fill="FFFFFF"/>
          <w:lang w:val="et-EE"/>
        </w:rPr>
        <w:t>tel</w:t>
      </w:r>
      <w:r w:rsidR="00CC3A47">
        <w:rPr>
          <w:rStyle w:val="apple-converted-space"/>
          <w:shd w:val="clear" w:color="auto" w:fill="FFFFFF"/>
          <w:lang w:val="et-EE"/>
        </w:rPr>
        <w:t xml:space="preserve"> sät</w:t>
      </w:r>
      <w:r w:rsidR="00AE0E6C">
        <w:rPr>
          <w:rStyle w:val="apple-converted-space"/>
          <w:shd w:val="clear" w:color="auto" w:fill="FFFFFF"/>
          <w:lang w:val="et-EE"/>
        </w:rPr>
        <w:t>etel,</w:t>
      </w:r>
      <w:r w:rsidR="00CC3A47">
        <w:rPr>
          <w:rStyle w:val="apple-converted-space"/>
          <w:shd w:val="clear" w:color="auto" w:fill="FFFFFF"/>
          <w:lang w:val="et-EE"/>
        </w:rPr>
        <w:t xml:space="preserve"> mis võimaldavad </w:t>
      </w:r>
      <w:r w:rsidR="00CC3A47" w:rsidRPr="00DF7291">
        <w:rPr>
          <w:noProof/>
          <w:lang w:val="et-EE"/>
        </w:rPr>
        <w:t>hüvita</w:t>
      </w:r>
      <w:r w:rsidR="00C469D9">
        <w:rPr>
          <w:noProof/>
          <w:lang w:val="et-EE"/>
        </w:rPr>
        <w:t>da</w:t>
      </w:r>
      <w:r w:rsidR="00CC3A47" w:rsidRPr="00DF7291">
        <w:rPr>
          <w:noProof/>
          <w:lang w:val="et-EE"/>
        </w:rPr>
        <w:t xml:space="preserve"> endise abikaasa või registreeritud elukaaslase </w:t>
      </w:r>
      <w:r w:rsidR="00C469D9">
        <w:rPr>
          <w:noProof/>
          <w:lang w:val="et-EE"/>
        </w:rPr>
        <w:t xml:space="preserve">elukohariiki naasmise ja </w:t>
      </w:r>
      <w:r w:rsidR="00CC3A47" w:rsidRPr="00DF7291">
        <w:rPr>
          <w:noProof/>
          <w:lang w:val="et-EE"/>
        </w:rPr>
        <w:t>isikliku vara elukohariiki</w:t>
      </w:r>
      <w:r w:rsidR="00C469D9">
        <w:rPr>
          <w:noProof/>
          <w:lang w:val="et-EE"/>
        </w:rPr>
        <w:t xml:space="preserve"> veo kulud juhul, kui </w:t>
      </w:r>
      <w:r w:rsidR="00C469D9" w:rsidRPr="00DF7291">
        <w:rPr>
          <w:noProof/>
          <w:lang w:val="et-EE"/>
        </w:rPr>
        <w:t>teenistuja ja kaasasoleva abikaasa või registreeritud elukaaslase abielu lahutatakse või kooseluleping lõpetatakse välislähetuse jooksul</w:t>
      </w:r>
      <w:r w:rsidR="00C469D9">
        <w:rPr>
          <w:noProof/>
          <w:lang w:val="et-EE"/>
        </w:rPr>
        <w:t>, ning võimalus</w:t>
      </w:r>
      <w:r w:rsidR="00AE0E6C">
        <w:rPr>
          <w:noProof/>
          <w:lang w:val="et-EE"/>
        </w:rPr>
        <w:t xml:space="preserve"> kanda</w:t>
      </w:r>
      <w:r w:rsidR="00C103F4">
        <w:rPr>
          <w:noProof/>
          <w:lang w:val="et-EE"/>
        </w:rPr>
        <w:t xml:space="preserve"> a</w:t>
      </w:r>
      <w:r w:rsidR="00C103F4">
        <w:rPr>
          <w:lang w:val="et-EE" w:eastAsia="et-EE"/>
        </w:rPr>
        <w:t xml:space="preserve">bikaasa- ja registreeritud elukaaslase tasu üle abikaasa või registreeritud elukaaslase arvelduskontole välisriigi </w:t>
      </w:r>
      <w:r w:rsidR="00C103F4">
        <w:rPr>
          <w:noProof/>
          <w:lang w:val="et-EE"/>
        </w:rPr>
        <w:t>pangas</w:t>
      </w:r>
      <w:r w:rsidR="00C469D9">
        <w:rPr>
          <w:noProof/>
          <w:lang w:val="et-EE"/>
        </w:rPr>
        <w:t>.</w:t>
      </w:r>
    </w:p>
    <w:p w14:paraId="0DE385F4" w14:textId="66DAFD77" w:rsidR="00B4332F" w:rsidRDefault="00B4332F" w:rsidP="00812A8C">
      <w:pPr>
        <w:jc w:val="both"/>
        <w:rPr>
          <w:rStyle w:val="apple-converted-space"/>
          <w:shd w:val="clear" w:color="auto" w:fill="FFFFFF"/>
          <w:lang w:val="et-EE"/>
        </w:rPr>
      </w:pPr>
    </w:p>
    <w:p w14:paraId="39F08246" w14:textId="4086EE9F" w:rsidR="00B4332F" w:rsidRDefault="00B4332F" w:rsidP="00B4332F">
      <w:pPr>
        <w:jc w:val="both"/>
        <w:rPr>
          <w:rStyle w:val="apple-converted-space"/>
          <w:shd w:val="clear" w:color="auto" w:fill="FFFFFF"/>
          <w:lang w:val="et-EE"/>
        </w:rPr>
      </w:pPr>
      <w:r>
        <w:rPr>
          <w:rStyle w:val="apple-converted-space"/>
          <w:shd w:val="clear" w:color="auto" w:fill="FFFFFF"/>
          <w:lang w:val="et-EE"/>
        </w:rPr>
        <w:t xml:space="preserve">Mõju ulatus </w:t>
      </w:r>
      <w:r w:rsidR="00303434">
        <w:rPr>
          <w:rStyle w:val="apple-converted-space"/>
          <w:shd w:val="clear" w:color="auto" w:fill="FFFFFF"/>
          <w:lang w:val="et-EE"/>
        </w:rPr>
        <w:t>ja</w:t>
      </w:r>
      <w:r>
        <w:rPr>
          <w:rStyle w:val="apple-converted-space"/>
          <w:shd w:val="clear" w:color="auto" w:fill="FFFFFF"/>
          <w:lang w:val="et-EE"/>
        </w:rPr>
        <w:t xml:space="preserve"> avaldumise sagedus on </w:t>
      </w:r>
      <w:r w:rsidR="00303434">
        <w:rPr>
          <w:rStyle w:val="apple-converted-space"/>
          <w:shd w:val="clear" w:color="auto" w:fill="FFFFFF"/>
          <w:lang w:val="et-EE"/>
        </w:rPr>
        <w:t>väiksed</w:t>
      </w:r>
      <w:r>
        <w:rPr>
          <w:rStyle w:val="apple-converted-space"/>
          <w:shd w:val="clear" w:color="auto" w:fill="FFFFFF"/>
          <w:lang w:val="et-EE"/>
        </w:rPr>
        <w:t xml:space="preserve"> ning ebasoovitava mõju kaasnemise riski ei ole ette näha.</w:t>
      </w:r>
    </w:p>
    <w:p w14:paraId="7A3AB9A2" w14:textId="77777777" w:rsidR="00B4332F" w:rsidRDefault="00B4332F" w:rsidP="00812A8C">
      <w:pPr>
        <w:jc w:val="both"/>
        <w:rPr>
          <w:rStyle w:val="apple-converted-space"/>
          <w:shd w:val="clear" w:color="auto" w:fill="FFFFFF"/>
          <w:lang w:val="et-EE"/>
        </w:rPr>
      </w:pPr>
    </w:p>
    <w:p w14:paraId="0BB497CC" w14:textId="307A6FFC" w:rsidR="00812A8C" w:rsidRPr="008D1237" w:rsidRDefault="00130A4A" w:rsidP="00FC153D">
      <w:pPr>
        <w:jc w:val="both"/>
        <w:rPr>
          <w:rStyle w:val="apple-converted-space"/>
          <w:b/>
          <w:bCs/>
          <w:shd w:val="clear" w:color="auto" w:fill="FFFFFF"/>
          <w:lang w:val="et-EE"/>
        </w:rPr>
      </w:pPr>
      <w:r w:rsidRPr="008D1237">
        <w:rPr>
          <w:rStyle w:val="apple-converted-space"/>
          <w:b/>
          <w:bCs/>
          <w:shd w:val="clear" w:color="auto" w:fill="FFFFFF"/>
          <w:lang w:val="et-EE"/>
        </w:rPr>
        <w:t>4.3. Majanduslik mõju</w:t>
      </w:r>
    </w:p>
    <w:p w14:paraId="6399F7E3" w14:textId="77777777" w:rsidR="00130A4A" w:rsidRDefault="00130A4A" w:rsidP="00130A4A">
      <w:pPr>
        <w:jc w:val="both"/>
        <w:rPr>
          <w:rStyle w:val="apple-converted-space"/>
          <w:u w:val="single"/>
          <w:shd w:val="clear" w:color="auto" w:fill="FFFFFF"/>
          <w:lang w:val="et-EE"/>
        </w:rPr>
      </w:pPr>
    </w:p>
    <w:p w14:paraId="55DF9DDA" w14:textId="7EB79347" w:rsidR="00130A4A" w:rsidRPr="00A65437" w:rsidRDefault="00130A4A" w:rsidP="00130A4A">
      <w:pPr>
        <w:jc w:val="both"/>
        <w:rPr>
          <w:rStyle w:val="apple-converted-space"/>
          <w:u w:val="single"/>
          <w:shd w:val="clear" w:color="auto" w:fill="FFFFFF"/>
          <w:lang w:val="et-EE"/>
        </w:rPr>
      </w:pPr>
      <w:r>
        <w:rPr>
          <w:rStyle w:val="apple-converted-space"/>
          <w:u w:val="single"/>
          <w:shd w:val="clear" w:color="auto" w:fill="FFFFFF"/>
          <w:lang w:val="et-EE"/>
        </w:rPr>
        <w:t>O</w:t>
      </w:r>
      <w:r w:rsidRPr="00A65437">
        <w:rPr>
          <w:rStyle w:val="apple-converted-space"/>
          <w:u w:val="single"/>
          <w:shd w:val="clear" w:color="auto" w:fill="FFFFFF"/>
          <w:lang w:val="et-EE"/>
        </w:rPr>
        <w:t>luline mõju</w:t>
      </w:r>
      <w:r>
        <w:rPr>
          <w:rStyle w:val="apple-converted-space"/>
          <w:u w:val="single"/>
          <w:shd w:val="clear" w:color="auto" w:fill="FFFFFF"/>
          <w:lang w:val="et-EE"/>
        </w:rPr>
        <w:t xml:space="preserve"> puudub</w:t>
      </w:r>
      <w:r w:rsidRPr="00A65437">
        <w:rPr>
          <w:rStyle w:val="apple-converted-space"/>
          <w:u w:val="single"/>
          <w:shd w:val="clear" w:color="auto" w:fill="FFFFFF"/>
          <w:lang w:val="et-EE"/>
        </w:rPr>
        <w:t>.</w:t>
      </w:r>
    </w:p>
    <w:p w14:paraId="6426EAD7" w14:textId="440C2135" w:rsidR="00130A4A" w:rsidRDefault="00130A4A" w:rsidP="00FC153D">
      <w:pPr>
        <w:jc w:val="both"/>
        <w:rPr>
          <w:rStyle w:val="apple-converted-space"/>
          <w:shd w:val="clear" w:color="auto" w:fill="FFFFFF"/>
          <w:lang w:val="et-EE"/>
        </w:rPr>
      </w:pPr>
    </w:p>
    <w:p w14:paraId="18AD5ACA" w14:textId="32019143" w:rsidR="00130A4A" w:rsidRDefault="00130A4A" w:rsidP="00130A4A">
      <w:pPr>
        <w:jc w:val="both"/>
        <w:rPr>
          <w:rStyle w:val="apple-converted-space"/>
          <w:shd w:val="clear" w:color="auto" w:fill="FFFFFF"/>
          <w:lang w:val="et-EE"/>
        </w:rPr>
      </w:pPr>
      <w:r>
        <w:rPr>
          <w:rStyle w:val="apple-converted-space"/>
          <w:shd w:val="clear" w:color="auto" w:fill="FFFFFF"/>
          <w:lang w:val="et-EE"/>
        </w:rPr>
        <w:t xml:space="preserve">Eelnõuga kaasneb teatav </w:t>
      </w:r>
      <w:r w:rsidRPr="00632931">
        <w:rPr>
          <w:rStyle w:val="apple-converted-space"/>
          <w:shd w:val="clear" w:color="auto" w:fill="FFFFFF"/>
          <w:lang w:val="et-EE"/>
        </w:rPr>
        <w:t xml:space="preserve">majanduslik mõju </w:t>
      </w:r>
      <w:r>
        <w:rPr>
          <w:rStyle w:val="apple-converted-space"/>
          <w:shd w:val="clear" w:color="auto" w:fill="FFFFFF"/>
          <w:lang w:val="et-EE"/>
        </w:rPr>
        <w:t xml:space="preserve">välislähetuses viibivatele </w:t>
      </w:r>
      <w:r w:rsidRPr="00632931">
        <w:rPr>
          <w:rStyle w:val="apple-converted-space"/>
          <w:shd w:val="clear" w:color="auto" w:fill="FFFFFF"/>
          <w:lang w:val="et-EE"/>
        </w:rPr>
        <w:t xml:space="preserve">teenistujatele </w:t>
      </w:r>
      <w:r w:rsidR="00303434">
        <w:rPr>
          <w:rStyle w:val="apple-converted-space"/>
          <w:shd w:val="clear" w:color="auto" w:fill="FFFFFF"/>
          <w:lang w:val="et-EE"/>
        </w:rPr>
        <w:t>ja</w:t>
      </w:r>
      <w:r w:rsidR="00303434" w:rsidRPr="00632931">
        <w:rPr>
          <w:rStyle w:val="apple-converted-space"/>
          <w:shd w:val="clear" w:color="auto" w:fill="FFFFFF"/>
          <w:lang w:val="et-EE"/>
        </w:rPr>
        <w:t xml:space="preserve"> </w:t>
      </w:r>
      <w:r w:rsidRPr="00632931">
        <w:rPr>
          <w:rStyle w:val="apple-converted-space"/>
          <w:shd w:val="clear" w:color="auto" w:fill="FFFFFF"/>
          <w:lang w:val="et-EE"/>
        </w:rPr>
        <w:t>kaasasolevatele</w:t>
      </w:r>
      <w:r>
        <w:rPr>
          <w:rStyle w:val="apple-converted-space"/>
          <w:shd w:val="clear" w:color="auto" w:fill="FFFFFF"/>
          <w:lang w:val="et-EE"/>
        </w:rPr>
        <w:t xml:space="preserve"> perekonnaliikmetele. Näiteks</w:t>
      </w:r>
      <w:r w:rsidR="00CC3A47">
        <w:rPr>
          <w:rStyle w:val="apple-converted-space"/>
          <w:shd w:val="clear" w:color="auto" w:fill="FFFFFF"/>
          <w:lang w:val="et-EE"/>
        </w:rPr>
        <w:t xml:space="preserve"> mõjutab teenistujate sissetulekut </w:t>
      </w:r>
      <w:r>
        <w:rPr>
          <w:rStyle w:val="apple-converted-space"/>
          <w:shd w:val="clear" w:color="auto" w:fill="FFFFFF"/>
          <w:lang w:val="et-EE"/>
        </w:rPr>
        <w:t>välislähetustasu lähtesummad</w:t>
      </w:r>
      <w:r w:rsidR="00CC3A47">
        <w:rPr>
          <w:rStyle w:val="apple-converted-space"/>
          <w:shd w:val="clear" w:color="auto" w:fill="FFFFFF"/>
          <w:lang w:val="et-EE"/>
        </w:rPr>
        <w:t>e täiseurodeks ümardamine. Kuna ümardatakse üksnes järgneva täiseuroni, ei kaasne sellega välislähetustasu summa oluli</w:t>
      </w:r>
      <w:r w:rsidR="00303434">
        <w:rPr>
          <w:rStyle w:val="apple-converted-space"/>
          <w:shd w:val="clear" w:color="auto" w:fill="FFFFFF"/>
          <w:lang w:val="et-EE"/>
        </w:rPr>
        <w:t>st</w:t>
      </w:r>
      <w:r w:rsidR="00CC3A47">
        <w:rPr>
          <w:rStyle w:val="apple-converted-space"/>
          <w:shd w:val="clear" w:color="auto" w:fill="FFFFFF"/>
          <w:lang w:val="et-EE"/>
        </w:rPr>
        <w:t xml:space="preserve"> muutumi</w:t>
      </w:r>
      <w:r w:rsidR="00303434">
        <w:rPr>
          <w:rStyle w:val="apple-converted-space"/>
          <w:shd w:val="clear" w:color="auto" w:fill="FFFFFF"/>
          <w:lang w:val="et-EE"/>
        </w:rPr>
        <w:t>st</w:t>
      </w:r>
      <w:r w:rsidR="00CC3A47">
        <w:rPr>
          <w:rStyle w:val="apple-converted-space"/>
          <w:shd w:val="clear" w:color="auto" w:fill="FFFFFF"/>
          <w:lang w:val="et-EE"/>
        </w:rPr>
        <w:t xml:space="preserve">. </w:t>
      </w:r>
      <w:r w:rsidR="00303434">
        <w:rPr>
          <w:rStyle w:val="apple-converted-space"/>
          <w:shd w:val="clear" w:color="auto" w:fill="FFFFFF"/>
          <w:lang w:val="et-EE"/>
        </w:rPr>
        <w:t>Lisaks võib näiteks tuua</w:t>
      </w:r>
      <w:r w:rsidR="00C469D9">
        <w:rPr>
          <w:rStyle w:val="apple-converted-space"/>
          <w:shd w:val="clear" w:color="auto" w:fill="FFFFFF"/>
          <w:lang w:val="et-EE"/>
        </w:rPr>
        <w:t xml:space="preserve">, et </w:t>
      </w:r>
      <w:r w:rsidR="00CC3A47">
        <w:rPr>
          <w:rStyle w:val="apple-converted-space"/>
          <w:shd w:val="clear" w:color="auto" w:fill="FFFFFF"/>
          <w:lang w:val="et-EE"/>
        </w:rPr>
        <w:t xml:space="preserve">teenistujate sissetulekut </w:t>
      </w:r>
      <w:r w:rsidR="00C469D9">
        <w:rPr>
          <w:rStyle w:val="apple-converted-space"/>
          <w:shd w:val="clear" w:color="auto" w:fill="FFFFFF"/>
          <w:lang w:val="et-EE"/>
        </w:rPr>
        <w:t>mõjuta</w:t>
      </w:r>
      <w:r w:rsidR="00303434">
        <w:rPr>
          <w:rStyle w:val="apple-converted-space"/>
          <w:shd w:val="clear" w:color="auto" w:fill="FFFFFF"/>
          <w:lang w:val="et-EE"/>
        </w:rPr>
        <w:t>b</w:t>
      </w:r>
      <w:r w:rsidR="00C469D9">
        <w:rPr>
          <w:rStyle w:val="apple-converted-space"/>
          <w:shd w:val="clear" w:color="auto" w:fill="FFFFFF"/>
          <w:lang w:val="et-EE"/>
        </w:rPr>
        <w:t xml:space="preserve"> ka </w:t>
      </w:r>
      <w:r w:rsidR="00CC3A47">
        <w:rPr>
          <w:rStyle w:val="apple-converted-space"/>
          <w:shd w:val="clear" w:color="auto" w:fill="FFFFFF"/>
          <w:lang w:val="et-EE"/>
        </w:rPr>
        <w:t>eelnõuga lisanduv välislähetustasu suurendamine teenistujaga kaasasoleva tugiisiku puhul 70% võrra</w:t>
      </w:r>
      <w:r w:rsidR="00C469D9">
        <w:rPr>
          <w:rStyle w:val="apple-converted-space"/>
          <w:shd w:val="clear" w:color="auto" w:fill="FFFFFF"/>
          <w:lang w:val="et-EE"/>
        </w:rPr>
        <w:t>.</w:t>
      </w:r>
    </w:p>
    <w:p w14:paraId="5F9CE3C2" w14:textId="77777777" w:rsidR="00130A4A" w:rsidRDefault="00130A4A" w:rsidP="00130A4A">
      <w:pPr>
        <w:jc w:val="both"/>
        <w:rPr>
          <w:rStyle w:val="apple-converted-space"/>
          <w:shd w:val="clear" w:color="auto" w:fill="FFFFFF"/>
          <w:lang w:val="et-EE"/>
        </w:rPr>
      </w:pPr>
    </w:p>
    <w:p w14:paraId="1B02F7F9" w14:textId="1A850F69" w:rsidR="00130A4A" w:rsidRDefault="00130A4A" w:rsidP="00130A4A">
      <w:pPr>
        <w:jc w:val="both"/>
        <w:rPr>
          <w:rStyle w:val="apple-converted-space"/>
          <w:shd w:val="clear" w:color="auto" w:fill="FFFFFF"/>
          <w:lang w:val="et-EE"/>
        </w:rPr>
      </w:pPr>
      <w:r>
        <w:rPr>
          <w:rStyle w:val="apple-converted-space"/>
          <w:shd w:val="clear" w:color="auto" w:fill="FFFFFF"/>
          <w:lang w:val="et-EE"/>
        </w:rPr>
        <w:t xml:space="preserve">Mõju ulatus </w:t>
      </w:r>
      <w:r w:rsidR="00303434">
        <w:rPr>
          <w:rStyle w:val="apple-converted-space"/>
          <w:shd w:val="clear" w:color="auto" w:fill="FFFFFF"/>
          <w:lang w:val="et-EE"/>
        </w:rPr>
        <w:t>ja</w:t>
      </w:r>
      <w:r>
        <w:rPr>
          <w:rStyle w:val="apple-converted-space"/>
          <w:shd w:val="clear" w:color="auto" w:fill="FFFFFF"/>
          <w:lang w:val="et-EE"/>
        </w:rPr>
        <w:t xml:space="preserve"> avaldumise sagedus on </w:t>
      </w:r>
      <w:r w:rsidR="00303434">
        <w:rPr>
          <w:rStyle w:val="apple-converted-space"/>
          <w:shd w:val="clear" w:color="auto" w:fill="FFFFFF"/>
          <w:lang w:val="et-EE"/>
        </w:rPr>
        <w:t>väiksed</w:t>
      </w:r>
      <w:r>
        <w:rPr>
          <w:rStyle w:val="apple-converted-space"/>
          <w:shd w:val="clear" w:color="auto" w:fill="FFFFFF"/>
          <w:lang w:val="et-EE"/>
        </w:rPr>
        <w:t xml:space="preserve"> ning ebasoovitava mõju kaasnemise riski ei ole ette näha.</w:t>
      </w:r>
    </w:p>
    <w:p w14:paraId="208DE619" w14:textId="77777777" w:rsidR="007624EA" w:rsidRDefault="007624EA" w:rsidP="00FC153D">
      <w:pPr>
        <w:jc w:val="both"/>
        <w:rPr>
          <w:rStyle w:val="apple-converted-space"/>
          <w:shd w:val="clear" w:color="auto" w:fill="FFFFFF"/>
          <w:lang w:val="et-EE"/>
        </w:rPr>
      </w:pPr>
    </w:p>
    <w:p w14:paraId="0A7B0163" w14:textId="6F487637" w:rsidR="00C67AEC" w:rsidRPr="008D1237" w:rsidRDefault="00130A4A" w:rsidP="00FC153D">
      <w:pPr>
        <w:jc w:val="both"/>
        <w:rPr>
          <w:rStyle w:val="apple-converted-space"/>
          <w:b/>
          <w:bCs/>
          <w:shd w:val="clear" w:color="auto" w:fill="FFFFFF"/>
          <w:lang w:val="et-EE"/>
        </w:rPr>
      </w:pPr>
      <w:r w:rsidRPr="008D1237">
        <w:rPr>
          <w:rStyle w:val="apple-converted-space"/>
          <w:b/>
          <w:bCs/>
          <w:shd w:val="clear" w:color="auto" w:fill="FFFFFF"/>
          <w:lang w:val="et-EE"/>
        </w:rPr>
        <w:t xml:space="preserve">4.4. </w:t>
      </w:r>
      <w:r w:rsidR="00C67AEC" w:rsidRPr="008D1237">
        <w:rPr>
          <w:rStyle w:val="apple-converted-space"/>
          <w:b/>
          <w:bCs/>
          <w:shd w:val="clear" w:color="auto" w:fill="FFFFFF"/>
          <w:lang w:val="et-EE"/>
        </w:rPr>
        <w:t>Mõju riigi julgeolekule ja välissuhetele</w:t>
      </w:r>
    </w:p>
    <w:p w14:paraId="7FD461E8" w14:textId="77777777" w:rsidR="00130A4A" w:rsidRDefault="00130A4A" w:rsidP="003B0BF9">
      <w:pPr>
        <w:jc w:val="both"/>
        <w:rPr>
          <w:rStyle w:val="apple-converted-space"/>
          <w:u w:val="single"/>
          <w:shd w:val="clear" w:color="auto" w:fill="FFFFFF"/>
          <w:lang w:val="et-EE"/>
        </w:rPr>
      </w:pPr>
    </w:p>
    <w:p w14:paraId="6E4EC68A" w14:textId="49EC0DA5" w:rsidR="003B0BF9" w:rsidRPr="00A65437" w:rsidRDefault="003B0BF9" w:rsidP="003B0BF9">
      <w:pPr>
        <w:jc w:val="both"/>
        <w:rPr>
          <w:rStyle w:val="apple-converted-space"/>
          <w:u w:val="single"/>
          <w:shd w:val="clear" w:color="auto" w:fill="FFFFFF"/>
          <w:lang w:val="et-EE"/>
        </w:rPr>
      </w:pPr>
      <w:r>
        <w:rPr>
          <w:rStyle w:val="apple-converted-space"/>
          <w:u w:val="single"/>
          <w:shd w:val="clear" w:color="auto" w:fill="FFFFFF"/>
          <w:lang w:val="et-EE"/>
        </w:rPr>
        <w:t>O</w:t>
      </w:r>
      <w:r w:rsidRPr="00A65437">
        <w:rPr>
          <w:rStyle w:val="apple-converted-space"/>
          <w:u w:val="single"/>
          <w:shd w:val="clear" w:color="auto" w:fill="FFFFFF"/>
          <w:lang w:val="et-EE"/>
        </w:rPr>
        <w:t>luline mõju</w:t>
      </w:r>
      <w:r>
        <w:rPr>
          <w:rStyle w:val="apple-converted-space"/>
          <w:u w:val="single"/>
          <w:shd w:val="clear" w:color="auto" w:fill="FFFFFF"/>
          <w:lang w:val="et-EE"/>
        </w:rPr>
        <w:t xml:space="preserve"> puudub</w:t>
      </w:r>
      <w:r w:rsidRPr="00A65437">
        <w:rPr>
          <w:rStyle w:val="apple-converted-space"/>
          <w:u w:val="single"/>
          <w:shd w:val="clear" w:color="auto" w:fill="FFFFFF"/>
          <w:lang w:val="et-EE"/>
        </w:rPr>
        <w:t>.</w:t>
      </w:r>
    </w:p>
    <w:p w14:paraId="1AFD2313" w14:textId="77777777" w:rsidR="00130A4A" w:rsidRDefault="00130A4A" w:rsidP="00FC153D">
      <w:pPr>
        <w:jc w:val="both"/>
        <w:rPr>
          <w:rStyle w:val="apple-converted-space"/>
          <w:shd w:val="clear" w:color="auto" w:fill="FFFFFF"/>
          <w:lang w:val="et-EE"/>
        </w:rPr>
      </w:pPr>
    </w:p>
    <w:p w14:paraId="52609B2D" w14:textId="4B95FBAC" w:rsidR="0017141B" w:rsidRDefault="0017141B" w:rsidP="0017141B">
      <w:pPr>
        <w:jc w:val="both"/>
        <w:rPr>
          <w:rStyle w:val="apple-converted-space"/>
          <w:shd w:val="clear" w:color="auto" w:fill="FFFFFF"/>
          <w:lang w:val="et-EE"/>
        </w:rPr>
      </w:pPr>
      <w:r>
        <w:rPr>
          <w:rStyle w:val="apple-converted-space"/>
          <w:shd w:val="clear" w:color="auto" w:fill="FFFFFF"/>
          <w:lang w:val="et-EE"/>
        </w:rPr>
        <w:t>Määruse m</w:t>
      </w:r>
      <w:r w:rsidR="003B0BF9" w:rsidRPr="00A65437">
        <w:rPr>
          <w:rStyle w:val="apple-converted-space"/>
          <w:shd w:val="clear" w:color="auto" w:fill="FFFFFF"/>
          <w:lang w:val="et-EE"/>
        </w:rPr>
        <w:t>uudatus</w:t>
      </w:r>
      <w:r>
        <w:rPr>
          <w:rStyle w:val="apple-converted-space"/>
          <w:shd w:val="clear" w:color="auto" w:fill="FFFFFF"/>
          <w:lang w:val="et-EE"/>
        </w:rPr>
        <w:t xml:space="preserve">ed mõjutavad </w:t>
      </w:r>
      <w:r w:rsidR="003B0BF9" w:rsidRPr="00A65437">
        <w:rPr>
          <w:rStyle w:val="apple-converted-space"/>
          <w:shd w:val="clear" w:color="auto" w:fill="FFFFFF"/>
          <w:lang w:val="et-EE"/>
        </w:rPr>
        <w:t>diplomaat</w:t>
      </w:r>
      <w:r>
        <w:rPr>
          <w:rStyle w:val="apple-converted-space"/>
          <w:shd w:val="clear" w:color="auto" w:fill="FFFFFF"/>
          <w:lang w:val="et-EE"/>
        </w:rPr>
        <w:t>e</w:t>
      </w:r>
      <w:r w:rsidR="003B0BF9" w:rsidRPr="00A65437">
        <w:rPr>
          <w:rStyle w:val="apple-converted-space"/>
          <w:shd w:val="clear" w:color="auto" w:fill="FFFFFF"/>
          <w:lang w:val="et-EE"/>
        </w:rPr>
        <w:t xml:space="preserve"> ja välisesindusse lähetatava</w:t>
      </w:r>
      <w:r>
        <w:rPr>
          <w:rStyle w:val="apple-converted-space"/>
          <w:shd w:val="clear" w:color="auto" w:fill="FFFFFF"/>
          <w:lang w:val="et-EE"/>
        </w:rPr>
        <w:t>id</w:t>
      </w:r>
      <w:r w:rsidR="003B0BF9" w:rsidRPr="00A65437">
        <w:rPr>
          <w:rStyle w:val="apple-converted-space"/>
          <w:shd w:val="clear" w:color="auto" w:fill="FFFFFF"/>
          <w:lang w:val="et-EE"/>
        </w:rPr>
        <w:t xml:space="preserve"> haldusteenistuja</w:t>
      </w:r>
      <w:r>
        <w:rPr>
          <w:rStyle w:val="apple-converted-space"/>
          <w:shd w:val="clear" w:color="auto" w:fill="FFFFFF"/>
          <w:lang w:val="et-EE"/>
        </w:rPr>
        <w:t>id</w:t>
      </w:r>
      <w:r w:rsidR="003B0BF9" w:rsidRPr="00A65437">
        <w:rPr>
          <w:rStyle w:val="apple-converted-space"/>
          <w:shd w:val="clear" w:color="auto" w:fill="FFFFFF"/>
          <w:lang w:val="et-EE"/>
        </w:rPr>
        <w:t>,</w:t>
      </w:r>
      <w:r>
        <w:rPr>
          <w:rStyle w:val="apple-converted-space"/>
          <w:shd w:val="clear" w:color="auto" w:fill="FFFFFF"/>
          <w:lang w:val="et-EE"/>
        </w:rPr>
        <w:t xml:space="preserve"> kelle põhiülesan</w:t>
      </w:r>
      <w:r w:rsidR="00AD3647">
        <w:rPr>
          <w:rStyle w:val="apple-converted-space"/>
          <w:shd w:val="clear" w:color="auto" w:fill="FFFFFF"/>
          <w:lang w:val="et-EE"/>
        </w:rPr>
        <w:t>ne</w:t>
      </w:r>
      <w:r>
        <w:rPr>
          <w:rStyle w:val="apple-converted-space"/>
          <w:shd w:val="clear" w:color="auto" w:fill="FFFFFF"/>
          <w:lang w:val="et-EE"/>
        </w:rPr>
        <w:t xml:space="preserve"> on </w:t>
      </w:r>
      <w:r w:rsidR="00AD3647">
        <w:rPr>
          <w:rStyle w:val="apple-converted-space"/>
          <w:shd w:val="clear" w:color="auto" w:fill="FFFFFF"/>
          <w:lang w:val="et-EE"/>
        </w:rPr>
        <w:t xml:space="preserve">viia ellu </w:t>
      </w:r>
      <w:r>
        <w:rPr>
          <w:rStyle w:val="apple-converted-space"/>
          <w:shd w:val="clear" w:color="auto" w:fill="FFFFFF"/>
          <w:lang w:val="et-EE"/>
        </w:rPr>
        <w:t>välissuhtlemise tegevus</w:t>
      </w:r>
      <w:r w:rsidR="00AD3647">
        <w:rPr>
          <w:rStyle w:val="apple-converted-space"/>
          <w:shd w:val="clear" w:color="auto" w:fill="FFFFFF"/>
          <w:lang w:val="et-EE"/>
        </w:rPr>
        <w:t>i</w:t>
      </w:r>
      <w:r>
        <w:rPr>
          <w:rStyle w:val="apple-converted-space"/>
          <w:shd w:val="clear" w:color="auto" w:fill="FFFFFF"/>
          <w:lang w:val="et-EE"/>
        </w:rPr>
        <w:t xml:space="preserve"> asukohariigis. Seega võib</w:t>
      </w:r>
      <w:r w:rsidR="003B0BF9" w:rsidRPr="00A65437">
        <w:rPr>
          <w:rStyle w:val="apple-converted-space"/>
          <w:shd w:val="clear" w:color="auto" w:fill="FFFFFF"/>
          <w:lang w:val="et-EE"/>
        </w:rPr>
        <w:t xml:space="preserve"> </w:t>
      </w:r>
      <w:r>
        <w:rPr>
          <w:rStyle w:val="apple-converted-space"/>
          <w:shd w:val="clear" w:color="auto" w:fill="FFFFFF"/>
          <w:lang w:val="et-EE"/>
        </w:rPr>
        <w:t xml:space="preserve">nendega </w:t>
      </w:r>
      <w:r w:rsidR="003B0BF9" w:rsidRPr="00A65437">
        <w:rPr>
          <w:rStyle w:val="apple-converted-space"/>
          <w:shd w:val="clear" w:color="auto" w:fill="FFFFFF"/>
          <w:lang w:val="et-EE"/>
        </w:rPr>
        <w:t>kaasne</w:t>
      </w:r>
      <w:r>
        <w:rPr>
          <w:rStyle w:val="apple-converted-space"/>
          <w:shd w:val="clear" w:color="auto" w:fill="FFFFFF"/>
          <w:lang w:val="et-EE"/>
        </w:rPr>
        <w:t>da</w:t>
      </w:r>
      <w:r w:rsidR="003B0BF9" w:rsidRPr="00A65437">
        <w:rPr>
          <w:rStyle w:val="apple-converted-space"/>
          <w:shd w:val="clear" w:color="auto" w:fill="FFFFFF"/>
          <w:lang w:val="et-EE"/>
        </w:rPr>
        <w:t xml:space="preserve"> teatav mõju riigi välissuhetele.</w:t>
      </w:r>
      <w:r>
        <w:rPr>
          <w:rStyle w:val="apple-converted-space"/>
          <w:shd w:val="clear" w:color="auto" w:fill="FFFFFF"/>
          <w:lang w:val="et-EE"/>
        </w:rPr>
        <w:t xml:space="preserve"> Mõju välissuhetele on pigem kaudne, selle ulatus </w:t>
      </w:r>
      <w:r w:rsidR="00AD3647">
        <w:rPr>
          <w:rStyle w:val="apple-converted-space"/>
          <w:shd w:val="clear" w:color="auto" w:fill="FFFFFF"/>
          <w:lang w:val="et-EE"/>
        </w:rPr>
        <w:t>ja</w:t>
      </w:r>
      <w:r>
        <w:rPr>
          <w:rStyle w:val="apple-converted-space"/>
          <w:shd w:val="clear" w:color="auto" w:fill="FFFFFF"/>
          <w:lang w:val="et-EE"/>
        </w:rPr>
        <w:t xml:space="preserve"> avaldumise sagedus on </w:t>
      </w:r>
      <w:r w:rsidR="00AD3647">
        <w:rPr>
          <w:rStyle w:val="apple-converted-space"/>
          <w:shd w:val="clear" w:color="auto" w:fill="FFFFFF"/>
          <w:lang w:val="et-EE"/>
        </w:rPr>
        <w:t>väiksed</w:t>
      </w:r>
      <w:r>
        <w:rPr>
          <w:rStyle w:val="apple-converted-space"/>
          <w:shd w:val="clear" w:color="auto" w:fill="FFFFFF"/>
          <w:lang w:val="et-EE"/>
        </w:rPr>
        <w:t xml:space="preserve"> ning ebasoovitava mõju kaasnemise riski ei ole ette näha.</w:t>
      </w:r>
    </w:p>
    <w:p w14:paraId="4B87C5B4" w14:textId="77777777" w:rsidR="005F36CE" w:rsidRPr="003A1019" w:rsidRDefault="005F36CE" w:rsidP="003A0ADC">
      <w:pPr>
        <w:jc w:val="both"/>
        <w:rPr>
          <w:rStyle w:val="apple-converted-space"/>
          <w:shd w:val="clear" w:color="auto" w:fill="FFFFFF"/>
          <w:lang w:val="et-EE"/>
        </w:rPr>
      </w:pPr>
    </w:p>
    <w:p w14:paraId="38958C41" w14:textId="4EEE8D64" w:rsidR="00B14142" w:rsidRPr="003A1019" w:rsidRDefault="00194209" w:rsidP="003A0ADC">
      <w:pPr>
        <w:jc w:val="both"/>
        <w:rPr>
          <w:color w:val="000000"/>
          <w:lang w:val="et-EE"/>
        </w:rPr>
      </w:pPr>
      <w:r>
        <w:rPr>
          <w:b/>
          <w:bCs/>
          <w:color w:val="000000"/>
          <w:lang w:val="et-EE"/>
        </w:rPr>
        <w:t>5</w:t>
      </w:r>
      <w:r w:rsidR="003020E5" w:rsidRPr="003A1019">
        <w:rPr>
          <w:b/>
          <w:bCs/>
          <w:color w:val="000000"/>
          <w:lang w:val="et-EE"/>
        </w:rPr>
        <w:t xml:space="preserve">. </w:t>
      </w:r>
      <w:r w:rsidR="00B14142" w:rsidRPr="003A1019">
        <w:rPr>
          <w:b/>
          <w:bCs/>
          <w:color w:val="000000"/>
          <w:lang w:val="et-EE"/>
        </w:rPr>
        <w:t>Määruse rakendamisega seotud tegevused, vajalikud kulud ja määruse rakendamise eeldatavad tulud</w:t>
      </w:r>
    </w:p>
    <w:p w14:paraId="15A0A214" w14:textId="6737F650" w:rsidR="00A66495" w:rsidRPr="00E47BE3" w:rsidRDefault="00A66495" w:rsidP="00E47BE3">
      <w:pPr>
        <w:jc w:val="both"/>
        <w:rPr>
          <w:lang w:val="et-EE"/>
        </w:rPr>
      </w:pPr>
    </w:p>
    <w:p w14:paraId="4F2D706E" w14:textId="07C2BC6B" w:rsidR="00E47BE3" w:rsidRDefault="00D01A62" w:rsidP="00E47BE3">
      <w:pPr>
        <w:jc w:val="both"/>
        <w:rPr>
          <w:lang w:val="et-EE"/>
        </w:rPr>
      </w:pPr>
      <w:r w:rsidRPr="00E47BE3">
        <w:rPr>
          <w:lang w:val="et-EE"/>
        </w:rPr>
        <w:t>Määruse rakendamisega eraldi kulusid ei kaasne, kuna määrusega ei nähta ette kulusid, mis ei tulene VäTSist.</w:t>
      </w:r>
      <w:bookmarkStart w:id="3" w:name="_Hlk175734732"/>
      <w:r w:rsidR="0017141B">
        <w:rPr>
          <w:lang w:val="et-EE"/>
        </w:rPr>
        <w:t xml:space="preserve"> </w:t>
      </w:r>
      <w:r w:rsidRPr="00E47BE3">
        <w:rPr>
          <w:lang w:val="et-EE"/>
        </w:rPr>
        <w:t>VäTSi 1. jaanuaril 2025</w:t>
      </w:r>
      <w:r w:rsidR="004D1018">
        <w:rPr>
          <w:lang w:val="et-EE"/>
        </w:rPr>
        <w:t>. a</w:t>
      </w:r>
      <w:r w:rsidRPr="00E47BE3">
        <w:rPr>
          <w:lang w:val="et-EE"/>
        </w:rPr>
        <w:t xml:space="preserve"> jõustuvate muudatustega</w:t>
      </w:r>
      <w:r w:rsidR="00E07CAC" w:rsidRPr="00E47BE3">
        <w:rPr>
          <w:lang w:val="et-EE"/>
        </w:rPr>
        <w:t xml:space="preserve"> kaasne</w:t>
      </w:r>
      <w:r w:rsidR="00AA0F86" w:rsidRPr="00E47BE3">
        <w:rPr>
          <w:lang w:val="et-EE"/>
        </w:rPr>
        <w:t>va</w:t>
      </w:r>
      <w:r w:rsidR="00E47BE3" w:rsidRPr="00E47BE3">
        <w:rPr>
          <w:lang w:val="et-EE"/>
        </w:rPr>
        <w:t xml:space="preserve">te kulude hinnang on toodud </w:t>
      </w:r>
      <w:r w:rsidR="00E47BE3">
        <w:rPr>
          <w:lang w:val="et-EE"/>
        </w:rPr>
        <w:t>v</w:t>
      </w:r>
      <w:r w:rsidR="00E47BE3" w:rsidRPr="00E47BE3">
        <w:rPr>
          <w:lang w:val="et-EE"/>
        </w:rPr>
        <w:t>älisteenistuse seaduse muutmise ja sellega seonduvalt teiste seaduste muutmise seadus</w:t>
      </w:r>
      <w:r w:rsidR="00E47BE3">
        <w:rPr>
          <w:lang w:val="et-EE"/>
        </w:rPr>
        <w:t>e</w:t>
      </w:r>
      <w:r w:rsidR="00E47BE3" w:rsidRPr="00E47BE3">
        <w:rPr>
          <w:lang w:val="et-EE"/>
        </w:rPr>
        <w:t xml:space="preserve"> </w:t>
      </w:r>
      <w:r w:rsidR="00E47BE3">
        <w:rPr>
          <w:lang w:val="et-EE"/>
        </w:rPr>
        <w:t>(</w:t>
      </w:r>
      <w:r w:rsidR="00E47BE3" w:rsidRPr="00E47BE3">
        <w:rPr>
          <w:lang w:val="et-EE"/>
        </w:rPr>
        <w:t>353 SE</w:t>
      </w:r>
      <w:r w:rsidR="00E47BE3">
        <w:rPr>
          <w:lang w:val="et-EE"/>
        </w:rPr>
        <w:t>) seletuskirjas.</w:t>
      </w:r>
      <w:r w:rsidR="00E47BE3">
        <w:rPr>
          <w:rStyle w:val="FootnoteReference"/>
          <w:lang w:val="et-EE"/>
        </w:rPr>
        <w:footnoteReference w:id="1"/>
      </w:r>
      <w:r w:rsidR="00A42711">
        <w:rPr>
          <w:lang w:val="et-EE"/>
        </w:rPr>
        <w:t xml:space="preserve"> Määruse rakendamisega ei kaasne tulusid.</w:t>
      </w:r>
    </w:p>
    <w:p w14:paraId="0F79B49B" w14:textId="66FD5E87" w:rsidR="00A42711" w:rsidRDefault="00A42711" w:rsidP="00E47BE3">
      <w:pPr>
        <w:jc w:val="both"/>
        <w:rPr>
          <w:lang w:val="et-EE"/>
        </w:rPr>
      </w:pPr>
    </w:p>
    <w:p w14:paraId="21205AF4" w14:textId="01601B06" w:rsidR="0017141B" w:rsidRDefault="007D6F78" w:rsidP="00E47BE3">
      <w:pPr>
        <w:jc w:val="both"/>
        <w:rPr>
          <w:lang w:val="et-EE"/>
        </w:rPr>
      </w:pPr>
      <w:r w:rsidRPr="00CF6FFC">
        <w:rPr>
          <w:lang w:val="et-EE"/>
        </w:rPr>
        <w:t>Võrreldes kehtiva määrusega muudetakse e</w:t>
      </w:r>
      <w:r w:rsidR="0017141B" w:rsidRPr="00CF6FFC">
        <w:rPr>
          <w:lang w:val="et-EE"/>
        </w:rPr>
        <w:t>e</w:t>
      </w:r>
      <w:r w:rsidR="00EB5BEC" w:rsidRPr="00CF6FFC">
        <w:rPr>
          <w:lang w:val="et-EE"/>
        </w:rPr>
        <w:t>l</w:t>
      </w:r>
      <w:r w:rsidR="00A029C7" w:rsidRPr="00CF6FFC">
        <w:rPr>
          <w:lang w:val="et-EE"/>
        </w:rPr>
        <w:t>nõuga kooli organiseeritud lapse transpordi kooli kulude hüvitamist</w:t>
      </w:r>
      <w:r w:rsidR="004B4E27" w:rsidRPr="00CF6FFC">
        <w:rPr>
          <w:lang w:val="et-EE"/>
        </w:rPr>
        <w:t>,</w:t>
      </w:r>
      <w:r w:rsidR="00A029C7" w:rsidRPr="00CF6FFC">
        <w:rPr>
          <w:lang w:val="et-EE"/>
        </w:rPr>
        <w:t xml:space="preserve"> sätestatakse tugiisiku eest välislähetustasu suurendamise protsendimäär</w:t>
      </w:r>
      <w:r w:rsidR="00CF6FFC">
        <w:rPr>
          <w:lang w:val="et-EE"/>
        </w:rPr>
        <w:t>,</w:t>
      </w:r>
      <w:r w:rsidR="004B4E27" w:rsidRPr="00CF6FFC">
        <w:rPr>
          <w:lang w:val="et-EE"/>
        </w:rPr>
        <w:t xml:space="preserve"> ümardatakse välislähetustasu lähtesummasid</w:t>
      </w:r>
      <w:r w:rsidR="001D73AF">
        <w:rPr>
          <w:lang w:val="et-EE"/>
        </w:rPr>
        <w:t xml:space="preserve"> ning </w:t>
      </w:r>
      <w:r w:rsidR="008E0D41">
        <w:rPr>
          <w:lang w:val="et-EE"/>
        </w:rPr>
        <w:t>tõstetakse maksimaalset summat, mille väärtuses teenistuja isiklikku vara kolimisel kindlustatakse</w:t>
      </w:r>
      <w:r w:rsidR="00A029C7" w:rsidRPr="00CF6FFC">
        <w:rPr>
          <w:lang w:val="et-EE"/>
        </w:rPr>
        <w:t xml:space="preserve">. Nimetatud muudatustega märkimisväärseid lisakulusid ei kaasne. </w:t>
      </w:r>
      <w:r w:rsidRPr="00CF6FFC">
        <w:rPr>
          <w:lang w:val="et-EE"/>
        </w:rPr>
        <w:t>Kooli organiseeritud lapse transpordi kooli kulude hüvitamisel loobutakse erisusest, mille kohaselt see kulu hüvitatakse 100% ulatuses, kui kool asub teises riigis</w:t>
      </w:r>
      <w:r w:rsidR="00FC14E5">
        <w:rPr>
          <w:lang w:val="et-EE"/>
        </w:rPr>
        <w:t>,</w:t>
      </w:r>
      <w:r w:rsidRPr="00CF6FFC">
        <w:rPr>
          <w:lang w:val="et-EE"/>
        </w:rPr>
        <w:t xml:space="preserve"> ning edaspidi hüvitatakse kulu 75% ulatuses olenemata kooli asukohariigist. See muudatus ei too kaasa lisakulusid ega tulusid, kuna teenistujate lapsed õpivad reeglina asukohariigi koolis ning viimaste aastate praktikast ei ole tuua näiteid muus riigis koolis käivate laste</w:t>
      </w:r>
      <w:r w:rsidR="00FC14E5">
        <w:rPr>
          <w:lang w:val="et-EE"/>
        </w:rPr>
        <w:t xml:space="preserve"> kohta</w:t>
      </w:r>
      <w:r w:rsidRPr="00CF6FFC">
        <w:rPr>
          <w:lang w:val="et-EE"/>
        </w:rPr>
        <w:t>. Tugiisiku eest välislähetustasu protsendimäära kehtestami</w:t>
      </w:r>
      <w:r w:rsidR="0050131B" w:rsidRPr="00CF6FFC">
        <w:rPr>
          <w:lang w:val="et-EE"/>
        </w:rPr>
        <w:t xml:space="preserve">ne ei too kaasa lisakulu eelarvestamise vajadust, kuna välislähetuse eelarvestamisel tuleb igal juhul arvestada, et teenistujaga läheb kaasa </w:t>
      </w:r>
      <w:r w:rsidR="0050131B" w:rsidRPr="00CF6FFC">
        <w:rPr>
          <w:lang w:val="et-EE"/>
        </w:rPr>
        <w:lastRenderedPageBreak/>
        <w:t>abikaasa või registreeritud elukaaslane või tugiisik, kelle eest teenistuja välislähetustasu suurendatakse</w:t>
      </w:r>
      <w:r w:rsidR="004B4E27" w:rsidRPr="00CF6FFC">
        <w:rPr>
          <w:lang w:val="et-EE"/>
        </w:rPr>
        <w:t>. Välislähetustasu lähtesummad ümardatakse ainult järgmise täiseuroni ja sellega märkimisväärset kulu ei kaasne</w:t>
      </w:r>
      <w:r w:rsidR="0050131B" w:rsidRPr="00CF6FFC">
        <w:rPr>
          <w:lang w:val="et-EE"/>
        </w:rPr>
        <w:t>.</w:t>
      </w:r>
      <w:r w:rsidR="004B4E27">
        <w:rPr>
          <w:lang w:val="et-EE"/>
        </w:rPr>
        <w:t xml:space="preserve"> </w:t>
      </w:r>
      <w:r w:rsidR="008E0D41">
        <w:rPr>
          <w:lang w:val="et-EE"/>
        </w:rPr>
        <w:t xml:space="preserve">Maksimumsumma, mille väärtuses Välisministeerium või lähetajaministeerium teenistuja isiklikku vara kolimisel kindlustab, tõstetakse 31 960-lt 35 000-le eurole. Tegemist on maksimumsummaga, mille puhul </w:t>
      </w:r>
      <w:r w:rsidR="004F2248">
        <w:rPr>
          <w:lang w:val="et-EE"/>
        </w:rPr>
        <w:t xml:space="preserve">jääb </w:t>
      </w:r>
      <w:r w:rsidR="008E0D41">
        <w:rPr>
          <w:lang w:val="et-EE"/>
        </w:rPr>
        <w:t xml:space="preserve">kindlustusmakse võrreldes kehtivaga </w:t>
      </w:r>
      <w:r w:rsidR="004F2248">
        <w:rPr>
          <w:lang w:val="et-EE"/>
        </w:rPr>
        <w:t xml:space="preserve">samaks </w:t>
      </w:r>
      <w:r w:rsidR="008E0D41">
        <w:rPr>
          <w:lang w:val="et-EE"/>
        </w:rPr>
        <w:t xml:space="preserve">ja seega summa muutus </w:t>
      </w:r>
      <w:r w:rsidR="004F2248">
        <w:rPr>
          <w:lang w:val="et-EE"/>
        </w:rPr>
        <w:t>lisa</w:t>
      </w:r>
      <w:r w:rsidR="008E0D41">
        <w:rPr>
          <w:lang w:val="et-EE"/>
        </w:rPr>
        <w:t>kulu kaasa ei too.</w:t>
      </w:r>
    </w:p>
    <w:p w14:paraId="35804102" w14:textId="77777777" w:rsidR="0017141B" w:rsidRDefault="0017141B" w:rsidP="00E47BE3">
      <w:pPr>
        <w:jc w:val="both"/>
        <w:rPr>
          <w:lang w:val="et-EE"/>
        </w:rPr>
      </w:pPr>
    </w:p>
    <w:p w14:paraId="0119781C" w14:textId="520D4C08" w:rsidR="00ED7BE8" w:rsidRDefault="00ED7BE8" w:rsidP="00ED7BE8">
      <w:pPr>
        <w:pStyle w:val="Snum"/>
      </w:pPr>
      <w:r>
        <w:t xml:space="preserve">Määruses eelnõuga tehtavad muudatused on kavandatud selliselt, et need ei tooks kaasa rahalist lisakulu </w:t>
      </w:r>
      <w:r w:rsidR="00073390">
        <w:t xml:space="preserve">ja </w:t>
      </w:r>
      <w:r>
        <w:t>o</w:t>
      </w:r>
      <w:r w:rsidR="00073390">
        <w:t>leks</w:t>
      </w:r>
      <w:r>
        <w:t xml:space="preserve"> kaetavad ministeeriumi</w:t>
      </w:r>
      <w:r w:rsidR="00424ECF">
        <w:t>t</w:t>
      </w:r>
      <w:r>
        <w:t>e olemasolevast eelarvest.</w:t>
      </w:r>
    </w:p>
    <w:p w14:paraId="7959B248" w14:textId="77777777" w:rsidR="00ED7BE8" w:rsidRDefault="00ED7BE8" w:rsidP="00E47BE3">
      <w:pPr>
        <w:jc w:val="both"/>
        <w:rPr>
          <w:lang w:val="et-EE"/>
        </w:rPr>
      </w:pPr>
    </w:p>
    <w:bookmarkEnd w:id="3"/>
    <w:p w14:paraId="641D5893" w14:textId="60E3B015" w:rsidR="00B14142" w:rsidRPr="003A1019" w:rsidRDefault="00194209" w:rsidP="003A0ADC">
      <w:pPr>
        <w:jc w:val="both"/>
        <w:rPr>
          <w:b/>
          <w:bCs/>
          <w:color w:val="000000"/>
          <w:lang w:val="et-EE" w:eastAsia="et-EE"/>
        </w:rPr>
      </w:pPr>
      <w:r>
        <w:rPr>
          <w:b/>
          <w:bCs/>
          <w:color w:val="000000"/>
          <w:lang w:val="et-EE" w:eastAsia="et-EE"/>
        </w:rPr>
        <w:t>6</w:t>
      </w:r>
      <w:r w:rsidR="003020E5" w:rsidRPr="003A1019">
        <w:rPr>
          <w:b/>
          <w:bCs/>
          <w:color w:val="000000"/>
          <w:lang w:val="et-EE" w:eastAsia="et-EE"/>
        </w:rPr>
        <w:t xml:space="preserve">. </w:t>
      </w:r>
      <w:r w:rsidR="00B14142" w:rsidRPr="003A1019">
        <w:rPr>
          <w:b/>
          <w:bCs/>
          <w:color w:val="000000"/>
          <w:lang w:val="et-EE" w:eastAsia="et-EE"/>
        </w:rPr>
        <w:t>Määruse jõustumine</w:t>
      </w:r>
    </w:p>
    <w:p w14:paraId="2365BD87" w14:textId="77777777" w:rsidR="00D01A62" w:rsidRDefault="00D01A62" w:rsidP="003A0ADC">
      <w:pPr>
        <w:keepNext/>
        <w:keepLines/>
        <w:jc w:val="both"/>
        <w:rPr>
          <w:lang w:val="et-EE"/>
        </w:rPr>
      </w:pPr>
    </w:p>
    <w:p w14:paraId="12AB1FDE" w14:textId="26541225" w:rsidR="00B14142" w:rsidRPr="003A1019" w:rsidRDefault="00B14142" w:rsidP="003A0ADC">
      <w:pPr>
        <w:keepNext/>
        <w:keepLines/>
        <w:jc w:val="both"/>
        <w:rPr>
          <w:lang w:val="et-EE"/>
        </w:rPr>
      </w:pPr>
      <w:r w:rsidRPr="003A1019">
        <w:rPr>
          <w:lang w:val="et-EE"/>
        </w:rPr>
        <w:t xml:space="preserve">Määrus </w:t>
      </w:r>
      <w:r w:rsidR="00A56EB0" w:rsidRPr="003A1019">
        <w:rPr>
          <w:lang w:val="et-EE"/>
        </w:rPr>
        <w:t xml:space="preserve">jõustub 1. </w:t>
      </w:r>
      <w:r w:rsidR="00AD5F2A">
        <w:rPr>
          <w:lang w:val="et-EE"/>
        </w:rPr>
        <w:t xml:space="preserve">jaanuaril </w:t>
      </w:r>
      <w:r w:rsidRPr="003A1019">
        <w:rPr>
          <w:lang w:val="et-EE"/>
        </w:rPr>
        <w:t>202</w:t>
      </w:r>
      <w:r w:rsidR="00AD5F2A">
        <w:rPr>
          <w:lang w:val="et-EE"/>
        </w:rPr>
        <w:t>5</w:t>
      </w:r>
      <w:r w:rsidR="004D1018">
        <w:rPr>
          <w:lang w:val="et-EE"/>
        </w:rPr>
        <w:t>. a</w:t>
      </w:r>
      <w:r w:rsidR="00360413">
        <w:rPr>
          <w:lang w:val="et-EE"/>
        </w:rPr>
        <w:t xml:space="preserve"> </w:t>
      </w:r>
      <w:r w:rsidR="00FC153D">
        <w:rPr>
          <w:lang w:val="et-EE"/>
        </w:rPr>
        <w:t xml:space="preserve">koos </w:t>
      </w:r>
      <w:r w:rsidR="00360413">
        <w:rPr>
          <w:lang w:val="et-EE"/>
        </w:rPr>
        <w:t>VäTSi</w:t>
      </w:r>
      <w:r w:rsidR="00AD5F2A">
        <w:rPr>
          <w:lang w:val="et-EE"/>
        </w:rPr>
        <w:t xml:space="preserve"> muudatuste jõustumise</w:t>
      </w:r>
      <w:r w:rsidR="00FC153D">
        <w:rPr>
          <w:lang w:val="et-EE"/>
        </w:rPr>
        <w:t>ga</w:t>
      </w:r>
      <w:r w:rsidRPr="003A1019">
        <w:rPr>
          <w:lang w:val="et-EE"/>
        </w:rPr>
        <w:t>.</w:t>
      </w:r>
    </w:p>
    <w:p w14:paraId="49F251E7" w14:textId="77777777" w:rsidR="00B14142" w:rsidRPr="003A1019" w:rsidRDefault="00B14142" w:rsidP="003A0ADC">
      <w:pPr>
        <w:pStyle w:val="BodyTextIndent"/>
        <w:spacing w:after="0"/>
        <w:jc w:val="both"/>
        <w:rPr>
          <w:b/>
          <w:bCs/>
          <w:lang w:val="et-EE"/>
        </w:rPr>
      </w:pPr>
    </w:p>
    <w:p w14:paraId="703CE4FB" w14:textId="5046292C" w:rsidR="00B14142" w:rsidRPr="003A1019" w:rsidRDefault="00194209" w:rsidP="003A0ADC">
      <w:pPr>
        <w:pStyle w:val="BodyText"/>
        <w:outlineLvl w:val="0"/>
        <w:rPr>
          <w:b/>
          <w:bCs/>
          <w:color w:val="000000"/>
        </w:rPr>
      </w:pPr>
      <w:r>
        <w:rPr>
          <w:b/>
          <w:bCs/>
          <w:color w:val="000000"/>
        </w:rPr>
        <w:t>7</w:t>
      </w:r>
      <w:r w:rsidR="003020E5" w:rsidRPr="003A1019">
        <w:rPr>
          <w:b/>
          <w:bCs/>
          <w:color w:val="000000"/>
        </w:rPr>
        <w:t xml:space="preserve">. </w:t>
      </w:r>
      <w:r w:rsidR="00B14142" w:rsidRPr="003A1019">
        <w:rPr>
          <w:b/>
          <w:bCs/>
          <w:color w:val="000000"/>
        </w:rPr>
        <w:t>Eelnõu kooskõlastamine</w:t>
      </w:r>
    </w:p>
    <w:p w14:paraId="46763CBA" w14:textId="77777777" w:rsidR="00D01A62" w:rsidRDefault="00D01A62" w:rsidP="003A0ADC">
      <w:pPr>
        <w:jc w:val="both"/>
        <w:rPr>
          <w:lang w:val="et-EE"/>
        </w:rPr>
      </w:pPr>
    </w:p>
    <w:p w14:paraId="2C18A0F1" w14:textId="5E404AC3" w:rsidR="00B14142" w:rsidRDefault="002669E6" w:rsidP="003A0ADC">
      <w:pPr>
        <w:jc w:val="both"/>
        <w:rPr>
          <w:lang w:val="et-EE"/>
        </w:rPr>
      </w:pPr>
      <w:r>
        <w:rPr>
          <w:lang w:val="et-EE"/>
        </w:rPr>
        <w:t>Eelnõu esita</w:t>
      </w:r>
      <w:r w:rsidR="00AD5F2A">
        <w:rPr>
          <w:lang w:val="et-EE"/>
        </w:rPr>
        <w:t xml:space="preserve">takse </w:t>
      </w:r>
      <w:r w:rsidR="00B14142" w:rsidRPr="003A1019">
        <w:rPr>
          <w:lang w:val="et-EE"/>
        </w:rPr>
        <w:t>eelnõude infosüsteemi EIS kaudu kooskõlastamise</w:t>
      </w:r>
      <w:r w:rsidR="006C3813">
        <w:rPr>
          <w:lang w:val="et-EE"/>
        </w:rPr>
        <w:t>ks kõikidele ministeeriumi</w:t>
      </w:r>
      <w:r w:rsidR="00424ECF">
        <w:rPr>
          <w:lang w:val="et-EE"/>
        </w:rPr>
        <w:t>t</w:t>
      </w:r>
      <w:r w:rsidR="006C3813">
        <w:rPr>
          <w:lang w:val="et-EE"/>
        </w:rPr>
        <w:t xml:space="preserve">ele ning arvamuse avaldamiseks </w:t>
      </w:r>
      <w:r w:rsidR="00B14142" w:rsidRPr="003A1019">
        <w:rPr>
          <w:lang w:val="et-EE"/>
        </w:rPr>
        <w:t>Riigikantseleile ja Riigikogu Kantseleile.</w:t>
      </w:r>
    </w:p>
    <w:p w14:paraId="2E3CDF2C" w14:textId="704A768B" w:rsidR="00AD5F2A" w:rsidRDefault="00AD5F2A" w:rsidP="003A0ADC">
      <w:pPr>
        <w:jc w:val="both"/>
        <w:rPr>
          <w:lang w:val="et-EE"/>
        </w:rPr>
      </w:pPr>
    </w:p>
    <w:p w14:paraId="73B2B159" w14:textId="77777777" w:rsidR="00AD5F2A" w:rsidRPr="003A1019" w:rsidRDefault="00AD5F2A" w:rsidP="003A0ADC">
      <w:pPr>
        <w:jc w:val="both"/>
        <w:rPr>
          <w:lang w:val="et-EE"/>
        </w:rPr>
      </w:pPr>
    </w:p>
    <w:p w14:paraId="47E313F1" w14:textId="77777777" w:rsidR="00B14142" w:rsidRPr="003A1019" w:rsidRDefault="00B14142" w:rsidP="003A0ADC">
      <w:pPr>
        <w:jc w:val="both"/>
        <w:rPr>
          <w:lang w:val="et-EE"/>
        </w:rPr>
      </w:pPr>
    </w:p>
    <w:p w14:paraId="065BB76C" w14:textId="01F995BB" w:rsidR="00B14142" w:rsidRPr="003A1019" w:rsidRDefault="00AD5F2A" w:rsidP="003A0ADC">
      <w:pPr>
        <w:jc w:val="both"/>
        <w:rPr>
          <w:lang w:val="et-EE"/>
        </w:rPr>
      </w:pPr>
      <w:r>
        <w:rPr>
          <w:lang w:val="et-EE"/>
        </w:rPr>
        <w:t>Margus Tsahkna</w:t>
      </w:r>
    </w:p>
    <w:p w14:paraId="0798674E" w14:textId="4411B220" w:rsidR="00AF38EF" w:rsidRPr="002A59BA" w:rsidRDefault="00B14142" w:rsidP="003A0ADC">
      <w:pPr>
        <w:jc w:val="both"/>
        <w:rPr>
          <w:lang w:val="et-EE"/>
        </w:rPr>
      </w:pPr>
      <w:r w:rsidRPr="003A1019">
        <w:rPr>
          <w:lang w:val="et-EE"/>
        </w:rPr>
        <w:t>Välisminister</w:t>
      </w:r>
    </w:p>
    <w:sectPr w:rsidR="00AF38EF" w:rsidRPr="002A59BA" w:rsidSect="00AF38EF">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3D91A" w14:textId="77777777" w:rsidR="00065AF6" w:rsidRDefault="00065AF6" w:rsidP="003B3F4A">
      <w:r>
        <w:separator/>
      </w:r>
    </w:p>
  </w:endnote>
  <w:endnote w:type="continuationSeparator" w:id="0">
    <w:p w14:paraId="72E4E270" w14:textId="77777777" w:rsidR="00065AF6" w:rsidRDefault="00065AF6" w:rsidP="003B3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E944A" w14:textId="20AC6D96" w:rsidR="00A04F4E" w:rsidRDefault="00A04F4E">
    <w:pPr>
      <w:pStyle w:val="Footer"/>
      <w:jc w:val="right"/>
    </w:pPr>
    <w:r>
      <w:fldChar w:fldCharType="begin"/>
    </w:r>
    <w:r>
      <w:instrText xml:space="preserve"> PAGE   \* MERGEFORMAT </w:instrText>
    </w:r>
    <w:r>
      <w:fldChar w:fldCharType="separate"/>
    </w:r>
    <w:r w:rsidR="000A11C5">
      <w:rPr>
        <w:noProof/>
      </w:rPr>
      <w:t>1</w:t>
    </w:r>
    <w:r>
      <w:rPr>
        <w:noProof/>
      </w:rPr>
      <w:fldChar w:fldCharType="end"/>
    </w:r>
  </w:p>
  <w:p w14:paraId="4FFB9387" w14:textId="77777777" w:rsidR="00A04F4E" w:rsidRDefault="00A04F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577A6" w14:textId="77777777" w:rsidR="00065AF6" w:rsidRDefault="00065AF6" w:rsidP="003B3F4A">
      <w:r>
        <w:separator/>
      </w:r>
    </w:p>
  </w:footnote>
  <w:footnote w:type="continuationSeparator" w:id="0">
    <w:p w14:paraId="61E22C65" w14:textId="77777777" w:rsidR="00065AF6" w:rsidRDefault="00065AF6" w:rsidP="003B3F4A">
      <w:r>
        <w:continuationSeparator/>
      </w:r>
    </w:p>
  </w:footnote>
  <w:footnote w:id="1">
    <w:p w14:paraId="0606E020" w14:textId="55052127" w:rsidR="00E47BE3" w:rsidRDefault="00E47BE3">
      <w:pPr>
        <w:pStyle w:val="FootnoteText"/>
        <w:rPr>
          <w:lang w:val="et-EE"/>
        </w:rPr>
      </w:pPr>
      <w:r>
        <w:rPr>
          <w:rStyle w:val="FootnoteReference"/>
        </w:rPr>
        <w:footnoteRef/>
      </w:r>
      <w:r>
        <w:t xml:space="preserve"> </w:t>
      </w:r>
      <w:r>
        <w:rPr>
          <w:lang w:val="et-EE"/>
        </w:rPr>
        <w:t xml:space="preserve">Kättesaadav Riigikogu kodulehel: </w:t>
      </w:r>
      <w:hyperlink r:id="rId1" w:history="1">
        <w:r w:rsidRPr="00E7090B">
          <w:rPr>
            <w:rStyle w:val="Hyperlink"/>
            <w:lang w:val="et-EE"/>
          </w:rPr>
          <w:t>https://www.riigikogu.ee/tegevus/eelnoud/eelnou/a596d257-1455-47fb-80df-7917ace1ce4b/valisteenistuse-seaduse-muutmise-ja-sellega-seonduvalt-teiste-seaduste-muutmise-seadus/</w:t>
        </w:r>
      </w:hyperlink>
      <w:r w:rsidR="00073390">
        <w:t>.</w:t>
      </w:r>
    </w:p>
    <w:p w14:paraId="36D46828" w14:textId="77777777" w:rsidR="00E47BE3" w:rsidRPr="00E47BE3" w:rsidRDefault="00E47BE3">
      <w:pPr>
        <w:pStyle w:val="FootnoteText"/>
        <w:rPr>
          <w:lang w:val="et-EE"/>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44B1F"/>
    <w:multiLevelType w:val="hybridMultilevel"/>
    <w:tmpl w:val="108892B6"/>
    <w:lvl w:ilvl="0" w:tplc="04250011">
      <w:start w:val="1"/>
      <w:numFmt w:val="decimal"/>
      <w:lvlText w:val="%1)"/>
      <w:lvlJc w:val="left"/>
      <w:pPr>
        <w:ind w:left="720" w:hanging="360"/>
      </w:pPr>
      <w:rPr>
        <w:rFonts w:eastAsia="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4B302D6"/>
    <w:multiLevelType w:val="hybridMultilevel"/>
    <w:tmpl w:val="6E16C098"/>
    <w:lvl w:ilvl="0" w:tplc="F9AE4F90">
      <w:start w:val="1"/>
      <w:numFmt w:val="decimal"/>
      <w:lvlText w:val="%1."/>
      <w:lvlJc w:val="left"/>
      <w:pPr>
        <w:ind w:left="1068" w:hanging="360"/>
      </w:pPr>
      <w:rPr>
        <w:rFonts w:ascii="Times New Roman" w:eastAsia="Times New Roman" w:hAnsi="Times New Roman" w:cs="Times New Roman"/>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 w15:restartNumberingAfterBreak="0">
    <w:nsid w:val="0D617A7D"/>
    <w:multiLevelType w:val="multilevel"/>
    <w:tmpl w:val="C0DAF60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0AC3962"/>
    <w:multiLevelType w:val="hybridMultilevel"/>
    <w:tmpl w:val="9F12270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383353A"/>
    <w:multiLevelType w:val="hybridMultilevel"/>
    <w:tmpl w:val="945AC40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A044C19"/>
    <w:multiLevelType w:val="multilevel"/>
    <w:tmpl w:val="C0DAF60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193354F"/>
    <w:multiLevelType w:val="hybridMultilevel"/>
    <w:tmpl w:val="6778D09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03D628C"/>
    <w:multiLevelType w:val="hybridMultilevel"/>
    <w:tmpl w:val="A740D9F2"/>
    <w:lvl w:ilvl="0" w:tplc="DB94612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64A6763"/>
    <w:multiLevelType w:val="hybridMultilevel"/>
    <w:tmpl w:val="1206B67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71A2AE7"/>
    <w:multiLevelType w:val="hybridMultilevel"/>
    <w:tmpl w:val="23EC730C"/>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72D76C1"/>
    <w:multiLevelType w:val="hybridMultilevel"/>
    <w:tmpl w:val="785282C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B0022B2"/>
    <w:multiLevelType w:val="hybridMultilevel"/>
    <w:tmpl w:val="2C1ECF68"/>
    <w:lvl w:ilvl="0" w:tplc="546C1252">
      <w:start w:val="2"/>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2" w15:restartNumberingAfterBreak="0">
    <w:nsid w:val="3FB1305F"/>
    <w:multiLevelType w:val="hybridMultilevel"/>
    <w:tmpl w:val="DC4E4FE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43B52EA"/>
    <w:multiLevelType w:val="hybridMultilevel"/>
    <w:tmpl w:val="5A6C3754"/>
    <w:lvl w:ilvl="0" w:tplc="C12E774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72C24B8"/>
    <w:multiLevelType w:val="hybridMultilevel"/>
    <w:tmpl w:val="D2F24E2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8C57137"/>
    <w:multiLevelType w:val="multilevel"/>
    <w:tmpl w:val="C0DAF60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59C0394"/>
    <w:multiLevelType w:val="multilevel"/>
    <w:tmpl w:val="C0DAF60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FE1132B"/>
    <w:multiLevelType w:val="hybridMultilevel"/>
    <w:tmpl w:val="3B28E01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694A0D63"/>
    <w:multiLevelType w:val="hybridMultilevel"/>
    <w:tmpl w:val="18B8C686"/>
    <w:lvl w:ilvl="0" w:tplc="A008C85C">
      <w:start w:val="1"/>
      <w:numFmt w:val="decimal"/>
      <w:lvlText w:val="%1."/>
      <w:lvlJc w:val="left"/>
      <w:pPr>
        <w:tabs>
          <w:tab w:val="num" w:pos="360"/>
        </w:tabs>
        <w:ind w:left="360" w:hanging="360"/>
      </w:pPr>
      <w:rPr>
        <w:rFonts w:hint="default"/>
        <w:b/>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6E697AD5"/>
    <w:multiLevelType w:val="hybridMultilevel"/>
    <w:tmpl w:val="AD1E0326"/>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0" w15:restartNumberingAfterBreak="0">
    <w:nsid w:val="700F3CB2"/>
    <w:multiLevelType w:val="hybridMultilevel"/>
    <w:tmpl w:val="A9E8A0BE"/>
    <w:lvl w:ilvl="0" w:tplc="BE6E20B2">
      <w:start w:val="1"/>
      <w:numFmt w:val="decimal"/>
      <w:lvlText w:val="%1)"/>
      <w:lvlJc w:val="left"/>
      <w:pPr>
        <w:ind w:left="1125" w:hanging="76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86B67FC"/>
    <w:multiLevelType w:val="hybridMultilevel"/>
    <w:tmpl w:val="D43A554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7C9A6EEE"/>
    <w:multiLevelType w:val="multilevel"/>
    <w:tmpl w:val="C0DAF60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DA31E85"/>
    <w:multiLevelType w:val="hybridMultilevel"/>
    <w:tmpl w:val="91529DCC"/>
    <w:lvl w:ilvl="0" w:tplc="35822F30">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num w:numId="1">
    <w:abstractNumId w:val="19"/>
  </w:num>
  <w:num w:numId="2">
    <w:abstractNumId w:val="18"/>
  </w:num>
  <w:num w:numId="3">
    <w:abstractNumId w:val="14"/>
  </w:num>
  <w:num w:numId="4">
    <w:abstractNumId w:val="12"/>
  </w:num>
  <w:num w:numId="5">
    <w:abstractNumId w:val="9"/>
  </w:num>
  <w:num w:numId="6">
    <w:abstractNumId w:val="0"/>
  </w:num>
  <w:num w:numId="7">
    <w:abstractNumId w:val="17"/>
  </w:num>
  <w:num w:numId="8">
    <w:abstractNumId w:val="8"/>
  </w:num>
  <w:num w:numId="9">
    <w:abstractNumId w:val="21"/>
  </w:num>
  <w:num w:numId="10">
    <w:abstractNumId w:val="10"/>
  </w:num>
  <w:num w:numId="11">
    <w:abstractNumId w:val="22"/>
  </w:num>
  <w:num w:numId="12">
    <w:abstractNumId w:val="5"/>
  </w:num>
  <w:num w:numId="13">
    <w:abstractNumId w:val="15"/>
  </w:num>
  <w:num w:numId="14">
    <w:abstractNumId w:val="16"/>
  </w:num>
  <w:num w:numId="15">
    <w:abstractNumId w:val="2"/>
  </w:num>
  <w:num w:numId="16">
    <w:abstractNumId w:val="4"/>
  </w:num>
  <w:num w:numId="17">
    <w:abstractNumId w:val="3"/>
  </w:num>
  <w:num w:numId="18">
    <w:abstractNumId w:val="6"/>
  </w:num>
  <w:num w:numId="19">
    <w:abstractNumId w:val="1"/>
  </w:num>
  <w:num w:numId="20">
    <w:abstractNumId w:val="11"/>
  </w:num>
  <w:num w:numId="21">
    <w:abstractNumId w:val="7"/>
  </w:num>
  <w:num w:numId="22">
    <w:abstractNumId w:val="20"/>
  </w:num>
  <w:num w:numId="23">
    <w:abstractNumId w:val="13"/>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3F4A"/>
    <w:rsid w:val="00011DD4"/>
    <w:rsid w:val="00027D6F"/>
    <w:rsid w:val="00041B7A"/>
    <w:rsid w:val="00044AC2"/>
    <w:rsid w:val="000572F5"/>
    <w:rsid w:val="000605A8"/>
    <w:rsid w:val="0006556C"/>
    <w:rsid w:val="00065AF6"/>
    <w:rsid w:val="00070179"/>
    <w:rsid w:val="00073390"/>
    <w:rsid w:val="00073B00"/>
    <w:rsid w:val="000758C0"/>
    <w:rsid w:val="00077165"/>
    <w:rsid w:val="00081798"/>
    <w:rsid w:val="00085111"/>
    <w:rsid w:val="000869D0"/>
    <w:rsid w:val="00086C6A"/>
    <w:rsid w:val="00087F35"/>
    <w:rsid w:val="00090E69"/>
    <w:rsid w:val="000A11C5"/>
    <w:rsid w:val="000A15C4"/>
    <w:rsid w:val="000A5EF4"/>
    <w:rsid w:val="000A7446"/>
    <w:rsid w:val="000B3096"/>
    <w:rsid w:val="000B41C5"/>
    <w:rsid w:val="000B6C05"/>
    <w:rsid w:val="000C0438"/>
    <w:rsid w:val="000C478F"/>
    <w:rsid w:val="000C4B23"/>
    <w:rsid w:val="000D13B0"/>
    <w:rsid w:val="000D70B9"/>
    <w:rsid w:val="000D7F9A"/>
    <w:rsid w:val="000E0163"/>
    <w:rsid w:val="000E2F2D"/>
    <w:rsid w:val="000F0C06"/>
    <w:rsid w:val="000F45A5"/>
    <w:rsid w:val="00104082"/>
    <w:rsid w:val="00104D73"/>
    <w:rsid w:val="00107BEB"/>
    <w:rsid w:val="0011018A"/>
    <w:rsid w:val="00114336"/>
    <w:rsid w:val="00123FBD"/>
    <w:rsid w:val="00124139"/>
    <w:rsid w:val="00127267"/>
    <w:rsid w:val="00130A4A"/>
    <w:rsid w:val="00134454"/>
    <w:rsid w:val="001513D2"/>
    <w:rsid w:val="00153782"/>
    <w:rsid w:val="00156A7C"/>
    <w:rsid w:val="00163E2B"/>
    <w:rsid w:val="001643C0"/>
    <w:rsid w:val="00164BBF"/>
    <w:rsid w:val="0017005B"/>
    <w:rsid w:val="00170592"/>
    <w:rsid w:val="001711B0"/>
    <w:rsid w:val="0017141B"/>
    <w:rsid w:val="00175E1C"/>
    <w:rsid w:val="001778C0"/>
    <w:rsid w:val="001827E0"/>
    <w:rsid w:val="00184AE5"/>
    <w:rsid w:val="001859CA"/>
    <w:rsid w:val="00186A7C"/>
    <w:rsid w:val="00186AD2"/>
    <w:rsid w:val="00186E7F"/>
    <w:rsid w:val="00187FBA"/>
    <w:rsid w:val="001903DF"/>
    <w:rsid w:val="001929AC"/>
    <w:rsid w:val="00192D0A"/>
    <w:rsid w:val="0019386D"/>
    <w:rsid w:val="00194209"/>
    <w:rsid w:val="001A03D1"/>
    <w:rsid w:val="001A18CA"/>
    <w:rsid w:val="001A1D17"/>
    <w:rsid w:val="001B2CA9"/>
    <w:rsid w:val="001B341D"/>
    <w:rsid w:val="001C25AD"/>
    <w:rsid w:val="001C5EED"/>
    <w:rsid w:val="001C6E95"/>
    <w:rsid w:val="001D2EC9"/>
    <w:rsid w:val="001D4060"/>
    <w:rsid w:val="001D73AF"/>
    <w:rsid w:val="001E5E07"/>
    <w:rsid w:val="001E7984"/>
    <w:rsid w:val="001F29AC"/>
    <w:rsid w:val="001F2F27"/>
    <w:rsid w:val="002029F4"/>
    <w:rsid w:val="00216A20"/>
    <w:rsid w:val="00216BCF"/>
    <w:rsid w:val="00217992"/>
    <w:rsid w:val="00222556"/>
    <w:rsid w:val="00224E6C"/>
    <w:rsid w:val="00233B28"/>
    <w:rsid w:val="00241B15"/>
    <w:rsid w:val="002464F9"/>
    <w:rsid w:val="00246855"/>
    <w:rsid w:val="00250197"/>
    <w:rsid w:val="002501DA"/>
    <w:rsid w:val="002516EE"/>
    <w:rsid w:val="00261B88"/>
    <w:rsid w:val="00265C60"/>
    <w:rsid w:val="002669E6"/>
    <w:rsid w:val="00267C3F"/>
    <w:rsid w:val="00270F19"/>
    <w:rsid w:val="00274CC1"/>
    <w:rsid w:val="002778C9"/>
    <w:rsid w:val="00290E00"/>
    <w:rsid w:val="00291502"/>
    <w:rsid w:val="00291AEB"/>
    <w:rsid w:val="002A3E65"/>
    <w:rsid w:val="002A59BA"/>
    <w:rsid w:val="002A6D86"/>
    <w:rsid w:val="002A6F62"/>
    <w:rsid w:val="002B4388"/>
    <w:rsid w:val="002B7BA9"/>
    <w:rsid w:val="002C102D"/>
    <w:rsid w:val="002C18E3"/>
    <w:rsid w:val="002D10FE"/>
    <w:rsid w:val="002D7556"/>
    <w:rsid w:val="002E4F83"/>
    <w:rsid w:val="002E6CA6"/>
    <w:rsid w:val="002F0964"/>
    <w:rsid w:val="002F4777"/>
    <w:rsid w:val="002F6BD9"/>
    <w:rsid w:val="003002BD"/>
    <w:rsid w:val="003020E5"/>
    <w:rsid w:val="003033CD"/>
    <w:rsid w:val="00303434"/>
    <w:rsid w:val="00303D63"/>
    <w:rsid w:val="00305861"/>
    <w:rsid w:val="00311CA9"/>
    <w:rsid w:val="003217A9"/>
    <w:rsid w:val="00343A69"/>
    <w:rsid w:val="0034426F"/>
    <w:rsid w:val="00354CDF"/>
    <w:rsid w:val="00360413"/>
    <w:rsid w:val="00365044"/>
    <w:rsid w:val="003759BC"/>
    <w:rsid w:val="003801BF"/>
    <w:rsid w:val="00385253"/>
    <w:rsid w:val="00385E07"/>
    <w:rsid w:val="00390216"/>
    <w:rsid w:val="00394466"/>
    <w:rsid w:val="00394684"/>
    <w:rsid w:val="003A0ADC"/>
    <w:rsid w:val="003A1019"/>
    <w:rsid w:val="003A2089"/>
    <w:rsid w:val="003A2CE0"/>
    <w:rsid w:val="003B0BF9"/>
    <w:rsid w:val="003B3F4A"/>
    <w:rsid w:val="003B69DD"/>
    <w:rsid w:val="003C1C32"/>
    <w:rsid w:val="003D6E15"/>
    <w:rsid w:val="003D6EFB"/>
    <w:rsid w:val="003F1BEE"/>
    <w:rsid w:val="003F4EE6"/>
    <w:rsid w:val="003F732B"/>
    <w:rsid w:val="004011CF"/>
    <w:rsid w:val="00404530"/>
    <w:rsid w:val="00406364"/>
    <w:rsid w:val="004064E5"/>
    <w:rsid w:val="00424ECF"/>
    <w:rsid w:val="004329DD"/>
    <w:rsid w:val="00455186"/>
    <w:rsid w:val="004559E1"/>
    <w:rsid w:val="00455D78"/>
    <w:rsid w:val="00470314"/>
    <w:rsid w:val="004739C1"/>
    <w:rsid w:val="00480F3F"/>
    <w:rsid w:val="0048207F"/>
    <w:rsid w:val="00483200"/>
    <w:rsid w:val="00484CAD"/>
    <w:rsid w:val="0048526F"/>
    <w:rsid w:val="004978FE"/>
    <w:rsid w:val="004A1B5E"/>
    <w:rsid w:val="004A26DB"/>
    <w:rsid w:val="004A6A7E"/>
    <w:rsid w:val="004B4311"/>
    <w:rsid w:val="004B4E27"/>
    <w:rsid w:val="004B6F29"/>
    <w:rsid w:val="004C0A11"/>
    <w:rsid w:val="004C0DE3"/>
    <w:rsid w:val="004C36C1"/>
    <w:rsid w:val="004C4C12"/>
    <w:rsid w:val="004D1018"/>
    <w:rsid w:val="004D5D9B"/>
    <w:rsid w:val="004E0919"/>
    <w:rsid w:val="004E243C"/>
    <w:rsid w:val="004E396B"/>
    <w:rsid w:val="004E462A"/>
    <w:rsid w:val="004F2248"/>
    <w:rsid w:val="0050131B"/>
    <w:rsid w:val="00510D51"/>
    <w:rsid w:val="0051365F"/>
    <w:rsid w:val="00523A80"/>
    <w:rsid w:val="00524962"/>
    <w:rsid w:val="0052579E"/>
    <w:rsid w:val="00525977"/>
    <w:rsid w:val="00525BCF"/>
    <w:rsid w:val="0053506D"/>
    <w:rsid w:val="00535260"/>
    <w:rsid w:val="005352C6"/>
    <w:rsid w:val="00546C71"/>
    <w:rsid w:val="00547D03"/>
    <w:rsid w:val="0055240E"/>
    <w:rsid w:val="005526BC"/>
    <w:rsid w:val="005535F9"/>
    <w:rsid w:val="00554A14"/>
    <w:rsid w:val="00555036"/>
    <w:rsid w:val="0055550E"/>
    <w:rsid w:val="00557C54"/>
    <w:rsid w:val="00560FBD"/>
    <w:rsid w:val="00576BD4"/>
    <w:rsid w:val="005854D7"/>
    <w:rsid w:val="0059597F"/>
    <w:rsid w:val="005967D4"/>
    <w:rsid w:val="005A1046"/>
    <w:rsid w:val="005A3BA4"/>
    <w:rsid w:val="005A7A17"/>
    <w:rsid w:val="005A7BAD"/>
    <w:rsid w:val="005C04AD"/>
    <w:rsid w:val="005C3F16"/>
    <w:rsid w:val="005C7958"/>
    <w:rsid w:val="005E05A4"/>
    <w:rsid w:val="005E0CBC"/>
    <w:rsid w:val="005E1C04"/>
    <w:rsid w:val="005F1FA8"/>
    <w:rsid w:val="005F26A8"/>
    <w:rsid w:val="005F36CE"/>
    <w:rsid w:val="005F7758"/>
    <w:rsid w:val="006020B9"/>
    <w:rsid w:val="006055B4"/>
    <w:rsid w:val="00605CD2"/>
    <w:rsid w:val="00612FC3"/>
    <w:rsid w:val="00613B0D"/>
    <w:rsid w:val="00627383"/>
    <w:rsid w:val="006322A9"/>
    <w:rsid w:val="0064109E"/>
    <w:rsid w:val="006426DA"/>
    <w:rsid w:val="00646DF2"/>
    <w:rsid w:val="00660A9B"/>
    <w:rsid w:val="006617B8"/>
    <w:rsid w:val="00661B2E"/>
    <w:rsid w:val="00666822"/>
    <w:rsid w:val="00686369"/>
    <w:rsid w:val="006A0F6E"/>
    <w:rsid w:val="006A492B"/>
    <w:rsid w:val="006B0BDD"/>
    <w:rsid w:val="006B42EB"/>
    <w:rsid w:val="006B60F8"/>
    <w:rsid w:val="006C15CD"/>
    <w:rsid w:val="006C3813"/>
    <w:rsid w:val="006D0681"/>
    <w:rsid w:val="006D282F"/>
    <w:rsid w:val="006D33EF"/>
    <w:rsid w:val="006D50DB"/>
    <w:rsid w:val="006D6AAD"/>
    <w:rsid w:val="006E5C1C"/>
    <w:rsid w:val="006F0312"/>
    <w:rsid w:val="006F4088"/>
    <w:rsid w:val="006F6DAB"/>
    <w:rsid w:val="00701190"/>
    <w:rsid w:val="00706C4D"/>
    <w:rsid w:val="00707A1C"/>
    <w:rsid w:val="00712228"/>
    <w:rsid w:val="00735A32"/>
    <w:rsid w:val="007374ED"/>
    <w:rsid w:val="00737AF5"/>
    <w:rsid w:val="00737C14"/>
    <w:rsid w:val="00745CD3"/>
    <w:rsid w:val="00751C99"/>
    <w:rsid w:val="007528CE"/>
    <w:rsid w:val="00755F18"/>
    <w:rsid w:val="007624EA"/>
    <w:rsid w:val="0077370E"/>
    <w:rsid w:val="007779F9"/>
    <w:rsid w:val="00781B5B"/>
    <w:rsid w:val="00787D25"/>
    <w:rsid w:val="007929B9"/>
    <w:rsid w:val="007C223E"/>
    <w:rsid w:val="007C7B25"/>
    <w:rsid w:val="007D11ED"/>
    <w:rsid w:val="007D469C"/>
    <w:rsid w:val="007D6F78"/>
    <w:rsid w:val="007E31E6"/>
    <w:rsid w:val="007E5643"/>
    <w:rsid w:val="00812A8C"/>
    <w:rsid w:val="00814C97"/>
    <w:rsid w:val="00814D2D"/>
    <w:rsid w:val="00825204"/>
    <w:rsid w:val="00831922"/>
    <w:rsid w:val="00832F66"/>
    <w:rsid w:val="0083793C"/>
    <w:rsid w:val="008424F8"/>
    <w:rsid w:val="008515D6"/>
    <w:rsid w:val="00853C2E"/>
    <w:rsid w:val="00871726"/>
    <w:rsid w:val="00874575"/>
    <w:rsid w:val="00875A50"/>
    <w:rsid w:val="00876E83"/>
    <w:rsid w:val="008770C3"/>
    <w:rsid w:val="00880658"/>
    <w:rsid w:val="00890CA1"/>
    <w:rsid w:val="00892D5A"/>
    <w:rsid w:val="008A6BA9"/>
    <w:rsid w:val="008B43F8"/>
    <w:rsid w:val="008B701B"/>
    <w:rsid w:val="008C019F"/>
    <w:rsid w:val="008C2A00"/>
    <w:rsid w:val="008C462B"/>
    <w:rsid w:val="008C52F1"/>
    <w:rsid w:val="008D1237"/>
    <w:rsid w:val="008D2372"/>
    <w:rsid w:val="008D58B5"/>
    <w:rsid w:val="008D5B0D"/>
    <w:rsid w:val="008D66DA"/>
    <w:rsid w:val="008E0D41"/>
    <w:rsid w:val="008E44AD"/>
    <w:rsid w:val="008E4BD7"/>
    <w:rsid w:val="008E6FEB"/>
    <w:rsid w:val="008F0604"/>
    <w:rsid w:val="008F4296"/>
    <w:rsid w:val="0090117F"/>
    <w:rsid w:val="0090361D"/>
    <w:rsid w:val="00912C33"/>
    <w:rsid w:val="00913242"/>
    <w:rsid w:val="00920C87"/>
    <w:rsid w:val="00925763"/>
    <w:rsid w:val="00934326"/>
    <w:rsid w:val="009348BC"/>
    <w:rsid w:val="009356CD"/>
    <w:rsid w:val="009362BB"/>
    <w:rsid w:val="00945735"/>
    <w:rsid w:val="00950BF9"/>
    <w:rsid w:val="009668D0"/>
    <w:rsid w:val="00966D80"/>
    <w:rsid w:val="00966E6F"/>
    <w:rsid w:val="00972271"/>
    <w:rsid w:val="009804F8"/>
    <w:rsid w:val="00983C0B"/>
    <w:rsid w:val="00984F4A"/>
    <w:rsid w:val="009863AE"/>
    <w:rsid w:val="00990CB4"/>
    <w:rsid w:val="009910F8"/>
    <w:rsid w:val="009916D7"/>
    <w:rsid w:val="00993783"/>
    <w:rsid w:val="00996D37"/>
    <w:rsid w:val="00996DB4"/>
    <w:rsid w:val="009A359C"/>
    <w:rsid w:val="009A4EAB"/>
    <w:rsid w:val="009A6B8D"/>
    <w:rsid w:val="009A7152"/>
    <w:rsid w:val="009B296B"/>
    <w:rsid w:val="009B34E0"/>
    <w:rsid w:val="009B6143"/>
    <w:rsid w:val="009C0901"/>
    <w:rsid w:val="009C6700"/>
    <w:rsid w:val="009D6E36"/>
    <w:rsid w:val="009E5C15"/>
    <w:rsid w:val="00A00095"/>
    <w:rsid w:val="00A029C7"/>
    <w:rsid w:val="00A04F4E"/>
    <w:rsid w:val="00A05383"/>
    <w:rsid w:val="00A05915"/>
    <w:rsid w:val="00A06D36"/>
    <w:rsid w:val="00A07565"/>
    <w:rsid w:val="00A1105A"/>
    <w:rsid w:val="00A1162F"/>
    <w:rsid w:val="00A1565B"/>
    <w:rsid w:val="00A205C0"/>
    <w:rsid w:val="00A20CB8"/>
    <w:rsid w:val="00A30BA4"/>
    <w:rsid w:val="00A42711"/>
    <w:rsid w:val="00A55BB3"/>
    <w:rsid w:val="00A56EB0"/>
    <w:rsid w:val="00A63003"/>
    <w:rsid w:val="00A644D9"/>
    <w:rsid w:val="00A66495"/>
    <w:rsid w:val="00A70B38"/>
    <w:rsid w:val="00A724DB"/>
    <w:rsid w:val="00A81F1C"/>
    <w:rsid w:val="00A8322E"/>
    <w:rsid w:val="00A869B8"/>
    <w:rsid w:val="00A87E4A"/>
    <w:rsid w:val="00A9153D"/>
    <w:rsid w:val="00AA0F86"/>
    <w:rsid w:val="00AA6320"/>
    <w:rsid w:val="00AB0137"/>
    <w:rsid w:val="00AB5AAB"/>
    <w:rsid w:val="00AC6ACE"/>
    <w:rsid w:val="00AD1AC4"/>
    <w:rsid w:val="00AD3647"/>
    <w:rsid w:val="00AD4818"/>
    <w:rsid w:val="00AD5F2A"/>
    <w:rsid w:val="00AD6BE9"/>
    <w:rsid w:val="00AE0E6C"/>
    <w:rsid w:val="00AF38EF"/>
    <w:rsid w:val="00AF5635"/>
    <w:rsid w:val="00AF68B3"/>
    <w:rsid w:val="00B00292"/>
    <w:rsid w:val="00B02EF0"/>
    <w:rsid w:val="00B06A10"/>
    <w:rsid w:val="00B12DEB"/>
    <w:rsid w:val="00B14142"/>
    <w:rsid w:val="00B157BB"/>
    <w:rsid w:val="00B16E21"/>
    <w:rsid w:val="00B22DE5"/>
    <w:rsid w:val="00B262A6"/>
    <w:rsid w:val="00B262C8"/>
    <w:rsid w:val="00B30664"/>
    <w:rsid w:val="00B31336"/>
    <w:rsid w:val="00B41146"/>
    <w:rsid w:val="00B422CE"/>
    <w:rsid w:val="00B4332F"/>
    <w:rsid w:val="00B435EF"/>
    <w:rsid w:val="00B44D8C"/>
    <w:rsid w:val="00B451B2"/>
    <w:rsid w:val="00B53DE7"/>
    <w:rsid w:val="00B54251"/>
    <w:rsid w:val="00B57BC3"/>
    <w:rsid w:val="00B57BD9"/>
    <w:rsid w:val="00B6036F"/>
    <w:rsid w:val="00B61672"/>
    <w:rsid w:val="00B62AAF"/>
    <w:rsid w:val="00B76077"/>
    <w:rsid w:val="00B819DC"/>
    <w:rsid w:val="00B83C0E"/>
    <w:rsid w:val="00B90658"/>
    <w:rsid w:val="00B93F76"/>
    <w:rsid w:val="00B952B6"/>
    <w:rsid w:val="00BA72D3"/>
    <w:rsid w:val="00BA7909"/>
    <w:rsid w:val="00BB27DB"/>
    <w:rsid w:val="00BB4E54"/>
    <w:rsid w:val="00BB60BB"/>
    <w:rsid w:val="00BC41E5"/>
    <w:rsid w:val="00BC43DF"/>
    <w:rsid w:val="00BD1124"/>
    <w:rsid w:val="00BD1584"/>
    <w:rsid w:val="00BD4107"/>
    <w:rsid w:val="00BD7071"/>
    <w:rsid w:val="00BE3451"/>
    <w:rsid w:val="00BE7448"/>
    <w:rsid w:val="00BF0147"/>
    <w:rsid w:val="00C103F4"/>
    <w:rsid w:val="00C121A8"/>
    <w:rsid w:val="00C12C65"/>
    <w:rsid w:val="00C16022"/>
    <w:rsid w:val="00C17E7E"/>
    <w:rsid w:val="00C21DA4"/>
    <w:rsid w:val="00C25436"/>
    <w:rsid w:val="00C30F79"/>
    <w:rsid w:val="00C36309"/>
    <w:rsid w:val="00C37698"/>
    <w:rsid w:val="00C37A75"/>
    <w:rsid w:val="00C447D7"/>
    <w:rsid w:val="00C469D9"/>
    <w:rsid w:val="00C46CAC"/>
    <w:rsid w:val="00C47292"/>
    <w:rsid w:val="00C47940"/>
    <w:rsid w:val="00C5521E"/>
    <w:rsid w:val="00C567D4"/>
    <w:rsid w:val="00C56CB4"/>
    <w:rsid w:val="00C57028"/>
    <w:rsid w:val="00C61355"/>
    <w:rsid w:val="00C67AEC"/>
    <w:rsid w:val="00C67F8B"/>
    <w:rsid w:val="00C727D5"/>
    <w:rsid w:val="00C73118"/>
    <w:rsid w:val="00C7733A"/>
    <w:rsid w:val="00C802BA"/>
    <w:rsid w:val="00C8114A"/>
    <w:rsid w:val="00C820DD"/>
    <w:rsid w:val="00C84184"/>
    <w:rsid w:val="00C85659"/>
    <w:rsid w:val="00C87A3B"/>
    <w:rsid w:val="00C90845"/>
    <w:rsid w:val="00C91732"/>
    <w:rsid w:val="00C9219F"/>
    <w:rsid w:val="00CA4371"/>
    <w:rsid w:val="00CC1E62"/>
    <w:rsid w:val="00CC2F7C"/>
    <w:rsid w:val="00CC3A47"/>
    <w:rsid w:val="00CD646B"/>
    <w:rsid w:val="00CE61DD"/>
    <w:rsid w:val="00CF01E8"/>
    <w:rsid w:val="00CF29F2"/>
    <w:rsid w:val="00CF6FFC"/>
    <w:rsid w:val="00D01A62"/>
    <w:rsid w:val="00D03DD8"/>
    <w:rsid w:val="00D0569C"/>
    <w:rsid w:val="00D0689B"/>
    <w:rsid w:val="00D13DA2"/>
    <w:rsid w:val="00D14CEB"/>
    <w:rsid w:val="00D216B5"/>
    <w:rsid w:val="00D25343"/>
    <w:rsid w:val="00D2557E"/>
    <w:rsid w:val="00D35C5A"/>
    <w:rsid w:val="00D42A70"/>
    <w:rsid w:val="00D45A71"/>
    <w:rsid w:val="00D46B96"/>
    <w:rsid w:val="00D478F6"/>
    <w:rsid w:val="00D503B0"/>
    <w:rsid w:val="00D50480"/>
    <w:rsid w:val="00D53067"/>
    <w:rsid w:val="00D6457C"/>
    <w:rsid w:val="00D66850"/>
    <w:rsid w:val="00D66D76"/>
    <w:rsid w:val="00D66E95"/>
    <w:rsid w:val="00D67ACD"/>
    <w:rsid w:val="00D703CE"/>
    <w:rsid w:val="00D71678"/>
    <w:rsid w:val="00D754DF"/>
    <w:rsid w:val="00D82087"/>
    <w:rsid w:val="00D97F5F"/>
    <w:rsid w:val="00DA1B63"/>
    <w:rsid w:val="00DA2373"/>
    <w:rsid w:val="00DB11B4"/>
    <w:rsid w:val="00DB37B6"/>
    <w:rsid w:val="00DB5103"/>
    <w:rsid w:val="00DB5D27"/>
    <w:rsid w:val="00DC1AD6"/>
    <w:rsid w:val="00DC506A"/>
    <w:rsid w:val="00DD25BE"/>
    <w:rsid w:val="00DD4701"/>
    <w:rsid w:val="00DE08FA"/>
    <w:rsid w:val="00DE6416"/>
    <w:rsid w:val="00DE7326"/>
    <w:rsid w:val="00E02AE4"/>
    <w:rsid w:val="00E07CAC"/>
    <w:rsid w:val="00E13AF8"/>
    <w:rsid w:val="00E1579E"/>
    <w:rsid w:val="00E15C5E"/>
    <w:rsid w:val="00E16D2D"/>
    <w:rsid w:val="00E35139"/>
    <w:rsid w:val="00E41382"/>
    <w:rsid w:val="00E47586"/>
    <w:rsid w:val="00E47BE3"/>
    <w:rsid w:val="00E50F7C"/>
    <w:rsid w:val="00E52531"/>
    <w:rsid w:val="00E7245D"/>
    <w:rsid w:val="00E732B7"/>
    <w:rsid w:val="00E80BF2"/>
    <w:rsid w:val="00E8628F"/>
    <w:rsid w:val="00E90855"/>
    <w:rsid w:val="00E934BB"/>
    <w:rsid w:val="00E966CA"/>
    <w:rsid w:val="00E97078"/>
    <w:rsid w:val="00E979A5"/>
    <w:rsid w:val="00EB54D5"/>
    <w:rsid w:val="00EB5BEC"/>
    <w:rsid w:val="00EB60FA"/>
    <w:rsid w:val="00EB6EAC"/>
    <w:rsid w:val="00EC3093"/>
    <w:rsid w:val="00EC64E6"/>
    <w:rsid w:val="00EC6EB4"/>
    <w:rsid w:val="00ED6EB5"/>
    <w:rsid w:val="00ED7BE8"/>
    <w:rsid w:val="00EE0D9A"/>
    <w:rsid w:val="00EE0FF8"/>
    <w:rsid w:val="00EF24BE"/>
    <w:rsid w:val="00EF2BBA"/>
    <w:rsid w:val="00F02CB3"/>
    <w:rsid w:val="00F05F36"/>
    <w:rsid w:val="00F07883"/>
    <w:rsid w:val="00F07F8C"/>
    <w:rsid w:val="00F3003A"/>
    <w:rsid w:val="00F302E0"/>
    <w:rsid w:val="00F34B6A"/>
    <w:rsid w:val="00F37E36"/>
    <w:rsid w:val="00F416CA"/>
    <w:rsid w:val="00F4327C"/>
    <w:rsid w:val="00F53839"/>
    <w:rsid w:val="00F54127"/>
    <w:rsid w:val="00F5652B"/>
    <w:rsid w:val="00F61891"/>
    <w:rsid w:val="00F61BBC"/>
    <w:rsid w:val="00F7103D"/>
    <w:rsid w:val="00F7182D"/>
    <w:rsid w:val="00F718BB"/>
    <w:rsid w:val="00F726C1"/>
    <w:rsid w:val="00F74F52"/>
    <w:rsid w:val="00F75C40"/>
    <w:rsid w:val="00F80857"/>
    <w:rsid w:val="00F93880"/>
    <w:rsid w:val="00FA5BB8"/>
    <w:rsid w:val="00FB0D76"/>
    <w:rsid w:val="00FB1C03"/>
    <w:rsid w:val="00FB64AF"/>
    <w:rsid w:val="00FB6DBC"/>
    <w:rsid w:val="00FC069F"/>
    <w:rsid w:val="00FC14E5"/>
    <w:rsid w:val="00FC153D"/>
    <w:rsid w:val="00FD14CF"/>
    <w:rsid w:val="00FE6B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8CCE2"/>
  <w15:chartTrackingRefBased/>
  <w15:docId w15:val="{6CFECB3F-8D84-4995-9CD6-573490988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3F4A"/>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BD158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3B3F4A"/>
    <w:pPr>
      <w:keepNext/>
      <w:spacing w:before="240" w:after="60"/>
      <w:outlineLvl w:val="2"/>
    </w:pPr>
    <w:rPr>
      <w:rFonts w:ascii="Cambria" w:eastAsia="SimSun" w:hAnsi="Cambria"/>
      <w:b/>
      <w:bCs/>
      <w:sz w:val="26"/>
      <w:szCs w:val="26"/>
      <w:lang w:val="x-none"/>
    </w:rPr>
  </w:style>
  <w:style w:type="paragraph" w:styleId="Heading4">
    <w:name w:val="heading 4"/>
    <w:basedOn w:val="Normal"/>
    <w:next w:val="Normal"/>
    <w:link w:val="Heading4Char"/>
    <w:uiPriority w:val="9"/>
    <w:semiHidden/>
    <w:unhideWhenUsed/>
    <w:qFormat/>
    <w:rsid w:val="00EC64E6"/>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B3F4A"/>
    <w:rPr>
      <w:rFonts w:ascii="Cambria" w:eastAsia="SimSun" w:hAnsi="Cambria" w:cs="Times New Roman"/>
      <w:b/>
      <w:bCs/>
      <w:sz w:val="26"/>
      <w:szCs w:val="26"/>
      <w:lang w:val="x-none"/>
    </w:rPr>
  </w:style>
  <w:style w:type="paragraph" w:styleId="BodyText">
    <w:name w:val="Body Text"/>
    <w:basedOn w:val="Normal"/>
    <w:link w:val="BodyTextChar"/>
    <w:rsid w:val="003B3F4A"/>
    <w:pPr>
      <w:jc w:val="both"/>
    </w:pPr>
    <w:rPr>
      <w:lang w:val="et-EE"/>
    </w:rPr>
  </w:style>
  <w:style w:type="character" w:customStyle="1" w:styleId="BodyTextChar">
    <w:name w:val="Body Text Char"/>
    <w:basedOn w:val="DefaultParagraphFont"/>
    <w:link w:val="BodyText"/>
    <w:rsid w:val="003B3F4A"/>
    <w:rPr>
      <w:rFonts w:ascii="Times New Roman" w:eastAsia="Times New Roman" w:hAnsi="Times New Roman" w:cs="Times New Roman"/>
      <w:sz w:val="24"/>
      <w:szCs w:val="24"/>
    </w:rPr>
  </w:style>
  <w:style w:type="character" w:styleId="Hyperlink">
    <w:name w:val="Hyperlink"/>
    <w:rsid w:val="003B3F4A"/>
    <w:rPr>
      <w:rFonts w:ascii="Times New Roman" w:hAnsi="Times New Roman" w:cs="Times New Roman"/>
      <w:color w:val="0000FF"/>
      <w:u w:val="single"/>
    </w:rPr>
  </w:style>
  <w:style w:type="paragraph" w:styleId="FootnoteText">
    <w:name w:val="footnote text"/>
    <w:basedOn w:val="Normal"/>
    <w:link w:val="FootnoteTextChar"/>
    <w:uiPriority w:val="99"/>
    <w:rsid w:val="003B3F4A"/>
    <w:rPr>
      <w:sz w:val="20"/>
      <w:szCs w:val="20"/>
      <w:lang w:val="x-none"/>
    </w:rPr>
  </w:style>
  <w:style w:type="character" w:customStyle="1" w:styleId="FootnoteTextChar">
    <w:name w:val="Footnote Text Char"/>
    <w:basedOn w:val="DefaultParagraphFont"/>
    <w:link w:val="FootnoteText"/>
    <w:uiPriority w:val="99"/>
    <w:rsid w:val="003B3F4A"/>
    <w:rPr>
      <w:rFonts w:ascii="Times New Roman" w:eastAsia="Times New Roman" w:hAnsi="Times New Roman" w:cs="Times New Roman"/>
      <w:sz w:val="20"/>
      <w:szCs w:val="20"/>
      <w:lang w:val="x-none"/>
    </w:rPr>
  </w:style>
  <w:style w:type="character" w:styleId="FootnoteReference">
    <w:name w:val="footnote reference"/>
    <w:uiPriority w:val="99"/>
    <w:rsid w:val="003B3F4A"/>
    <w:rPr>
      <w:rFonts w:ascii="Times New Roman" w:hAnsi="Times New Roman" w:cs="Times New Roman"/>
      <w:vertAlign w:val="superscript"/>
    </w:rPr>
  </w:style>
  <w:style w:type="paragraph" w:styleId="Footer">
    <w:name w:val="footer"/>
    <w:basedOn w:val="Normal"/>
    <w:link w:val="FooterChar"/>
    <w:uiPriority w:val="99"/>
    <w:unhideWhenUsed/>
    <w:rsid w:val="003B3F4A"/>
    <w:pPr>
      <w:tabs>
        <w:tab w:val="center" w:pos="4680"/>
        <w:tab w:val="right" w:pos="9360"/>
      </w:tabs>
    </w:pPr>
    <w:rPr>
      <w:lang w:val="x-none"/>
    </w:rPr>
  </w:style>
  <w:style w:type="character" w:customStyle="1" w:styleId="FooterChar">
    <w:name w:val="Footer Char"/>
    <w:basedOn w:val="DefaultParagraphFont"/>
    <w:link w:val="Footer"/>
    <w:uiPriority w:val="99"/>
    <w:rsid w:val="003B3F4A"/>
    <w:rPr>
      <w:rFonts w:ascii="Times New Roman" w:eastAsia="Times New Roman" w:hAnsi="Times New Roman" w:cs="Times New Roman"/>
      <w:sz w:val="24"/>
      <w:szCs w:val="24"/>
      <w:lang w:val="x-none"/>
    </w:rPr>
  </w:style>
  <w:style w:type="character" w:styleId="Emphasis">
    <w:name w:val="Emphasis"/>
    <w:uiPriority w:val="20"/>
    <w:qFormat/>
    <w:rsid w:val="003B3F4A"/>
    <w:rPr>
      <w:i/>
      <w:iCs/>
    </w:rPr>
  </w:style>
  <w:style w:type="character" w:customStyle="1" w:styleId="apple-converted-space">
    <w:name w:val="apple-converted-space"/>
    <w:basedOn w:val="DefaultParagraphFont"/>
    <w:rsid w:val="003B3F4A"/>
  </w:style>
  <w:style w:type="paragraph" w:styleId="ListParagraph">
    <w:name w:val="List Paragraph"/>
    <w:basedOn w:val="Normal"/>
    <w:uiPriority w:val="34"/>
    <w:qFormat/>
    <w:rsid w:val="003B3F4A"/>
    <w:pPr>
      <w:ind w:left="720"/>
      <w:contextualSpacing/>
    </w:pPr>
  </w:style>
  <w:style w:type="paragraph" w:styleId="BodyTextIndent">
    <w:name w:val="Body Text Indent"/>
    <w:basedOn w:val="Normal"/>
    <w:link w:val="BodyTextIndentChar"/>
    <w:uiPriority w:val="99"/>
    <w:semiHidden/>
    <w:unhideWhenUsed/>
    <w:rsid w:val="00B14142"/>
    <w:pPr>
      <w:spacing w:after="120"/>
      <w:ind w:left="283"/>
    </w:pPr>
  </w:style>
  <w:style w:type="character" w:customStyle="1" w:styleId="BodyTextIndentChar">
    <w:name w:val="Body Text Indent Char"/>
    <w:basedOn w:val="DefaultParagraphFont"/>
    <w:link w:val="BodyTextIndent"/>
    <w:uiPriority w:val="99"/>
    <w:semiHidden/>
    <w:rsid w:val="00B14142"/>
    <w:rPr>
      <w:rFonts w:ascii="Times New Roman" w:eastAsia="Times New Roman" w:hAnsi="Times New Roman" w:cs="Times New Roman"/>
      <w:sz w:val="24"/>
      <w:szCs w:val="24"/>
      <w:lang w:val="en-US"/>
    </w:rPr>
  </w:style>
  <w:style w:type="paragraph" w:styleId="NormalWeb">
    <w:name w:val="Normal (Web)"/>
    <w:basedOn w:val="Normal"/>
    <w:uiPriority w:val="99"/>
    <w:unhideWhenUsed/>
    <w:rsid w:val="00B14142"/>
    <w:pPr>
      <w:spacing w:before="240" w:after="100" w:afterAutospacing="1"/>
    </w:pPr>
  </w:style>
  <w:style w:type="character" w:styleId="Strong">
    <w:name w:val="Strong"/>
    <w:uiPriority w:val="22"/>
    <w:qFormat/>
    <w:rsid w:val="001F29AC"/>
    <w:rPr>
      <w:b/>
      <w:bCs/>
    </w:rPr>
  </w:style>
  <w:style w:type="paragraph" w:styleId="CommentText">
    <w:name w:val="annotation text"/>
    <w:basedOn w:val="Normal"/>
    <w:link w:val="CommentTextChar"/>
    <w:uiPriority w:val="99"/>
    <w:rsid w:val="001F29AC"/>
    <w:rPr>
      <w:sz w:val="20"/>
      <w:szCs w:val="20"/>
    </w:rPr>
  </w:style>
  <w:style w:type="character" w:customStyle="1" w:styleId="CommentTextChar">
    <w:name w:val="Comment Text Char"/>
    <w:basedOn w:val="DefaultParagraphFont"/>
    <w:link w:val="CommentText"/>
    <w:uiPriority w:val="99"/>
    <w:rsid w:val="001F29AC"/>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5F36C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5F36CE"/>
    <w:rPr>
      <w:rFonts w:ascii="Tahoma" w:hAnsi="Tahoma" w:cs="Tahoma"/>
      <w:sz w:val="16"/>
      <w:szCs w:val="16"/>
      <w:lang w:val="en-US"/>
    </w:rPr>
  </w:style>
  <w:style w:type="character" w:styleId="CommentReference">
    <w:name w:val="annotation reference"/>
    <w:basedOn w:val="DefaultParagraphFont"/>
    <w:uiPriority w:val="99"/>
    <w:semiHidden/>
    <w:unhideWhenUsed/>
    <w:rsid w:val="00085111"/>
    <w:rPr>
      <w:sz w:val="16"/>
      <w:szCs w:val="16"/>
    </w:rPr>
  </w:style>
  <w:style w:type="paragraph" w:styleId="CommentSubject">
    <w:name w:val="annotation subject"/>
    <w:basedOn w:val="CommentText"/>
    <w:next w:val="CommentText"/>
    <w:link w:val="CommentSubjectChar"/>
    <w:uiPriority w:val="99"/>
    <w:semiHidden/>
    <w:unhideWhenUsed/>
    <w:rsid w:val="00085111"/>
    <w:rPr>
      <w:b/>
      <w:bCs/>
    </w:rPr>
  </w:style>
  <w:style w:type="character" w:customStyle="1" w:styleId="CommentSubjectChar">
    <w:name w:val="Comment Subject Char"/>
    <w:basedOn w:val="CommentTextChar"/>
    <w:link w:val="CommentSubject"/>
    <w:uiPriority w:val="99"/>
    <w:semiHidden/>
    <w:rsid w:val="00085111"/>
    <w:rPr>
      <w:rFonts w:ascii="Times New Roman" w:eastAsia="Times New Roman" w:hAnsi="Times New Roman" w:cs="Times New Roman"/>
      <w:b/>
      <w:bCs/>
      <w:sz w:val="20"/>
      <w:szCs w:val="20"/>
      <w:lang w:val="en-US"/>
    </w:rPr>
  </w:style>
  <w:style w:type="character" w:customStyle="1" w:styleId="Heading4Char">
    <w:name w:val="Heading 4 Char"/>
    <w:basedOn w:val="DefaultParagraphFont"/>
    <w:link w:val="Heading4"/>
    <w:uiPriority w:val="9"/>
    <w:semiHidden/>
    <w:rsid w:val="00EC64E6"/>
    <w:rPr>
      <w:rFonts w:asciiTheme="majorHAnsi" w:eastAsiaTheme="majorEastAsia" w:hAnsiTheme="majorHAnsi" w:cstheme="majorBidi"/>
      <w:i/>
      <w:iCs/>
      <w:color w:val="2E74B5" w:themeColor="accent1" w:themeShade="BF"/>
      <w:sz w:val="24"/>
      <w:szCs w:val="24"/>
      <w:lang w:val="en-US"/>
    </w:rPr>
  </w:style>
  <w:style w:type="paragraph" w:customStyle="1" w:styleId="Snum">
    <w:name w:val="Sõnum"/>
    <w:autoRedefine/>
    <w:qFormat/>
    <w:rsid w:val="00404530"/>
    <w:pPr>
      <w:spacing w:after="0" w:line="240" w:lineRule="auto"/>
      <w:jc w:val="both"/>
    </w:pPr>
    <w:rPr>
      <w:rFonts w:ascii="Times New Roman" w:eastAsia="SimSun" w:hAnsi="Times New Roman" w:cs="Mangal"/>
      <w:kern w:val="1"/>
      <w:sz w:val="24"/>
      <w:szCs w:val="24"/>
      <w:lang w:eastAsia="zh-CN" w:bidi="hi-IN"/>
    </w:rPr>
  </w:style>
  <w:style w:type="character" w:styleId="UnresolvedMention">
    <w:name w:val="Unresolved Mention"/>
    <w:basedOn w:val="DefaultParagraphFont"/>
    <w:uiPriority w:val="99"/>
    <w:semiHidden/>
    <w:unhideWhenUsed/>
    <w:rsid w:val="00AD5F2A"/>
    <w:rPr>
      <w:color w:val="605E5C"/>
      <w:shd w:val="clear" w:color="auto" w:fill="E1DFDD"/>
    </w:rPr>
  </w:style>
  <w:style w:type="character" w:customStyle="1" w:styleId="Heading1Char">
    <w:name w:val="Heading 1 Char"/>
    <w:basedOn w:val="DefaultParagraphFont"/>
    <w:link w:val="Heading1"/>
    <w:uiPriority w:val="9"/>
    <w:rsid w:val="00BD1584"/>
    <w:rPr>
      <w:rFonts w:asciiTheme="majorHAnsi" w:eastAsiaTheme="majorEastAsia" w:hAnsiTheme="majorHAnsi" w:cstheme="majorBidi"/>
      <w:color w:val="2E74B5" w:themeColor="accent1" w:themeShade="BF"/>
      <w:sz w:val="32"/>
      <w:szCs w:val="32"/>
      <w:lang w:val="en-US"/>
    </w:rPr>
  </w:style>
  <w:style w:type="paragraph" w:styleId="Revision">
    <w:name w:val="Revision"/>
    <w:hidden/>
    <w:uiPriority w:val="99"/>
    <w:semiHidden/>
    <w:rsid w:val="004329DD"/>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330121">
      <w:bodyDiv w:val="1"/>
      <w:marLeft w:val="0"/>
      <w:marRight w:val="0"/>
      <w:marTop w:val="0"/>
      <w:marBottom w:val="0"/>
      <w:divBdr>
        <w:top w:val="none" w:sz="0" w:space="0" w:color="auto"/>
        <w:left w:val="none" w:sz="0" w:space="0" w:color="auto"/>
        <w:bottom w:val="none" w:sz="0" w:space="0" w:color="auto"/>
        <w:right w:val="none" w:sz="0" w:space="0" w:color="auto"/>
      </w:divBdr>
    </w:div>
    <w:div w:id="236792794">
      <w:bodyDiv w:val="1"/>
      <w:marLeft w:val="0"/>
      <w:marRight w:val="0"/>
      <w:marTop w:val="0"/>
      <w:marBottom w:val="0"/>
      <w:divBdr>
        <w:top w:val="none" w:sz="0" w:space="0" w:color="auto"/>
        <w:left w:val="none" w:sz="0" w:space="0" w:color="auto"/>
        <w:bottom w:val="none" w:sz="0" w:space="0" w:color="auto"/>
        <w:right w:val="none" w:sz="0" w:space="0" w:color="auto"/>
      </w:divBdr>
    </w:div>
    <w:div w:id="432824705">
      <w:bodyDiv w:val="1"/>
      <w:marLeft w:val="0"/>
      <w:marRight w:val="0"/>
      <w:marTop w:val="0"/>
      <w:marBottom w:val="0"/>
      <w:divBdr>
        <w:top w:val="none" w:sz="0" w:space="0" w:color="auto"/>
        <w:left w:val="none" w:sz="0" w:space="0" w:color="auto"/>
        <w:bottom w:val="none" w:sz="0" w:space="0" w:color="auto"/>
        <w:right w:val="none" w:sz="0" w:space="0" w:color="auto"/>
      </w:divBdr>
    </w:div>
    <w:div w:id="463735244">
      <w:bodyDiv w:val="1"/>
      <w:marLeft w:val="0"/>
      <w:marRight w:val="0"/>
      <w:marTop w:val="0"/>
      <w:marBottom w:val="0"/>
      <w:divBdr>
        <w:top w:val="none" w:sz="0" w:space="0" w:color="auto"/>
        <w:left w:val="none" w:sz="0" w:space="0" w:color="auto"/>
        <w:bottom w:val="none" w:sz="0" w:space="0" w:color="auto"/>
        <w:right w:val="none" w:sz="0" w:space="0" w:color="auto"/>
      </w:divBdr>
    </w:div>
    <w:div w:id="775909980">
      <w:bodyDiv w:val="1"/>
      <w:marLeft w:val="0"/>
      <w:marRight w:val="0"/>
      <w:marTop w:val="0"/>
      <w:marBottom w:val="0"/>
      <w:divBdr>
        <w:top w:val="none" w:sz="0" w:space="0" w:color="auto"/>
        <w:left w:val="none" w:sz="0" w:space="0" w:color="auto"/>
        <w:bottom w:val="none" w:sz="0" w:space="0" w:color="auto"/>
        <w:right w:val="none" w:sz="0" w:space="0" w:color="auto"/>
      </w:divBdr>
    </w:div>
    <w:div w:id="1023358943">
      <w:bodyDiv w:val="1"/>
      <w:marLeft w:val="0"/>
      <w:marRight w:val="0"/>
      <w:marTop w:val="0"/>
      <w:marBottom w:val="0"/>
      <w:divBdr>
        <w:top w:val="none" w:sz="0" w:space="0" w:color="auto"/>
        <w:left w:val="none" w:sz="0" w:space="0" w:color="auto"/>
        <w:bottom w:val="none" w:sz="0" w:space="0" w:color="auto"/>
        <w:right w:val="none" w:sz="0" w:space="0" w:color="auto"/>
      </w:divBdr>
    </w:div>
    <w:div w:id="1080056316">
      <w:bodyDiv w:val="1"/>
      <w:marLeft w:val="0"/>
      <w:marRight w:val="0"/>
      <w:marTop w:val="0"/>
      <w:marBottom w:val="0"/>
      <w:divBdr>
        <w:top w:val="none" w:sz="0" w:space="0" w:color="auto"/>
        <w:left w:val="none" w:sz="0" w:space="0" w:color="auto"/>
        <w:bottom w:val="none" w:sz="0" w:space="0" w:color="auto"/>
        <w:right w:val="none" w:sz="0" w:space="0" w:color="auto"/>
      </w:divBdr>
    </w:div>
    <w:div w:id="1261253655">
      <w:bodyDiv w:val="1"/>
      <w:marLeft w:val="0"/>
      <w:marRight w:val="0"/>
      <w:marTop w:val="0"/>
      <w:marBottom w:val="0"/>
      <w:divBdr>
        <w:top w:val="none" w:sz="0" w:space="0" w:color="auto"/>
        <w:left w:val="none" w:sz="0" w:space="0" w:color="auto"/>
        <w:bottom w:val="none" w:sz="0" w:space="0" w:color="auto"/>
        <w:right w:val="none" w:sz="0" w:space="0" w:color="auto"/>
      </w:divBdr>
    </w:div>
    <w:div w:id="142672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rit.soininen@mfa.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iina@luisa.e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riigikogu.ee/tegevus/eelnoud/eelnou/a596d257-1455-47fb-80df-7917ace1ce4b/valisteenistuse-seaduse-muutmise-ja-sellega-seonduvalt-teiste-seaduste-muutmise-sead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AF8C6A-8A67-47A4-8689-A5E1FCB1D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13</Pages>
  <Words>5762</Words>
  <Characters>33422</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39106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Anna-Džessika Bogatšova</dc:creator>
  <cp:keywords/>
  <dc:description/>
  <cp:lastModifiedBy>Perit Soininen</cp:lastModifiedBy>
  <cp:revision>4</cp:revision>
  <dcterms:created xsi:type="dcterms:W3CDTF">2024-11-08T07:31:00Z</dcterms:created>
  <dcterms:modified xsi:type="dcterms:W3CDTF">2024-11-13T13:48:00Z</dcterms:modified>
</cp:coreProperties>
</file>